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4CEEE" w14:textId="77777777" w:rsidR="00857962" w:rsidRPr="00371BEF" w:rsidRDefault="00707259" w:rsidP="00870A1B">
      <w:pPr>
        <w:pStyle w:val="Title"/>
      </w:pPr>
      <w:bookmarkStart w:id="0" w:name="_Toc304957307"/>
      <w:bookmarkStart w:id="1" w:name="_GoBack"/>
      <w:bookmarkEnd w:id="1"/>
      <w:r>
        <w:rPr>
          <w:noProof/>
          <w:lang w:val="en-US"/>
        </w:rPr>
        <mc:AlternateContent>
          <mc:Choice Requires="wps">
            <w:drawing>
              <wp:anchor distT="0" distB="0" distL="114300" distR="114300" simplePos="0" relativeHeight="251661824" behindDoc="0" locked="0" layoutInCell="1" allowOverlap="1" wp14:anchorId="0A5B5CA5" wp14:editId="6647BB4E">
                <wp:simplePos x="0" y="0"/>
                <wp:positionH relativeFrom="column">
                  <wp:posOffset>748030</wp:posOffset>
                </wp:positionH>
                <wp:positionV relativeFrom="paragraph">
                  <wp:posOffset>5953760</wp:posOffset>
                </wp:positionV>
                <wp:extent cx="4455160" cy="1543050"/>
                <wp:effectExtent l="0" t="0" r="0" b="6350"/>
                <wp:wrapSquare wrapText="bothSides"/>
                <wp:docPr id="1" name="Text Box 1"/>
                <wp:cNvGraphicFramePr/>
                <a:graphic xmlns:a="http://schemas.openxmlformats.org/drawingml/2006/main">
                  <a:graphicData uri="http://schemas.microsoft.com/office/word/2010/wordprocessingShape">
                    <wps:wsp>
                      <wps:cNvSpPr txBox="1"/>
                      <wps:spPr>
                        <a:xfrm>
                          <a:off x="0" y="0"/>
                          <a:ext cx="4455160" cy="154305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A9E12A" w14:textId="2BCC7BA9" w:rsidR="00707259" w:rsidRPr="00BF001F" w:rsidRDefault="004A4374" w:rsidP="004A4374">
                            <w:pPr>
                              <w:jc w:val="center"/>
                              <w:rPr>
                                <w:color w:val="FF0000"/>
                                <w:sz w:val="48"/>
                                <w:szCs w:val="48"/>
                              </w:rPr>
                            </w:pPr>
                            <w:r>
                              <w:rPr>
                                <w:color w:val="FF0000"/>
                                <w:sz w:val="48"/>
                                <w:szCs w:val="48"/>
                              </w:rPr>
                              <w:t>Each</w:t>
                            </w:r>
                            <w:r w:rsidR="00990A9C">
                              <w:rPr>
                                <w:color w:val="FF0000"/>
                                <w:sz w:val="48"/>
                                <w:szCs w:val="48"/>
                              </w:rPr>
                              <w:t xml:space="preserve"> </w:t>
                            </w:r>
                            <w:r w:rsidR="00707259" w:rsidRPr="00BF001F">
                              <w:rPr>
                                <w:color w:val="FF0000"/>
                                <w:sz w:val="48"/>
                                <w:szCs w:val="48"/>
                              </w:rPr>
                              <w:t xml:space="preserve">Committee </w:t>
                            </w:r>
                            <w:r>
                              <w:rPr>
                                <w:color w:val="FF0000"/>
                                <w:sz w:val="48"/>
                                <w:szCs w:val="48"/>
                              </w:rPr>
                              <w:t>ha</w:t>
                            </w:r>
                            <w:r>
                              <w:rPr>
                                <w:color w:val="FF0000"/>
                                <w:sz w:val="48"/>
                                <w:szCs w:val="48"/>
                              </w:rPr>
                              <w:t>s</w:t>
                            </w:r>
                            <w:r>
                              <w:rPr>
                                <w:color w:val="FF0000"/>
                                <w:sz w:val="48"/>
                                <w:szCs w:val="48"/>
                              </w:rPr>
                              <w:t xml:space="preserve"> </w:t>
                            </w:r>
                            <w:r w:rsidR="00990A9C">
                              <w:rPr>
                                <w:color w:val="FF0000"/>
                                <w:sz w:val="48"/>
                                <w:szCs w:val="48"/>
                              </w:rPr>
                              <w:t>been</w:t>
                            </w:r>
                            <w:r w:rsidR="00990A9C" w:rsidRPr="00BF001F">
                              <w:rPr>
                                <w:color w:val="FF0000"/>
                                <w:sz w:val="48"/>
                                <w:szCs w:val="48"/>
                              </w:rPr>
                              <w:t xml:space="preserve"> </w:t>
                            </w:r>
                            <w:r w:rsidR="00707259" w:rsidRPr="00BF001F">
                              <w:rPr>
                                <w:color w:val="FF0000"/>
                                <w:sz w:val="48"/>
                                <w:szCs w:val="48"/>
                              </w:rPr>
                              <w:t>requested to review this document and make comment</w:t>
                            </w:r>
                            <w:r w:rsidR="00990A9C">
                              <w:rPr>
                                <w:color w:val="FF0000"/>
                                <w:sz w:val="48"/>
                                <w:szCs w:val="48"/>
                              </w:rPr>
                              <w:t xml:space="preserve"> to ANM18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58.9pt;margin-top:468.8pt;width:350.8pt;height:12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" filled="f" stroked="f">
                <v:textbox>
                  <w:txbxContent>
                    <w:p w14:paraId="69A9E12A" w14:textId="2BCC7BA9" w:rsidR="00707259" w:rsidRPr="00BF001F" w:rsidRDefault="004A4374" w:rsidP="004A4374">
                      <w:pPr>
                        <w:jc w:val="center"/>
                        <w:rPr>
                          <w:color w:val="FF0000"/>
                          <w:sz w:val="48"/>
                          <w:szCs w:val="48"/>
                        </w:rPr>
                      </w:pPr>
                      <w:r>
                        <w:rPr>
                          <w:color w:val="FF0000"/>
                          <w:sz w:val="48"/>
                          <w:szCs w:val="48"/>
                        </w:rPr>
                        <w:t>Each</w:t>
                      </w:r>
                      <w:r w:rsidR="00990A9C">
                        <w:rPr>
                          <w:color w:val="FF0000"/>
                          <w:sz w:val="48"/>
                          <w:szCs w:val="48"/>
                        </w:rPr>
                        <w:t xml:space="preserve"> </w:t>
                      </w:r>
                      <w:r w:rsidR="00707259" w:rsidRPr="00BF001F">
                        <w:rPr>
                          <w:color w:val="FF0000"/>
                          <w:sz w:val="48"/>
                          <w:szCs w:val="48"/>
                        </w:rPr>
                        <w:t xml:space="preserve">Committee </w:t>
                      </w:r>
                      <w:r>
                        <w:rPr>
                          <w:color w:val="FF0000"/>
                          <w:sz w:val="48"/>
                          <w:szCs w:val="48"/>
                        </w:rPr>
                        <w:t>ha</w:t>
                      </w:r>
                      <w:r>
                        <w:rPr>
                          <w:color w:val="FF0000"/>
                          <w:sz w:val="48"/>
                          <w:szCs w:val="48"/>
                        </w:rPr>
                        <w:t>s</w:t>
                      </w:r>
                      <w:r>
                        <w:rPr>
                          <w:color w:val="FF0000"/>
                          <w:sz w:val="48"/>
                          <w:szCs w:val="48"/>
                        </w:rPr>
                        <w:t xml:space="preserve"> </w:t>
                      </w:r>
                      <w:r w:rsidR="00990A9C">
                        <w:rPr>
                          <w:color w:val="FF0000"/>
                          <w:sz w:val="48"/>
                          <w:szCs w:val="48"/>
                        </w:rPr>
                        <w:t>been</w:t>
                      </w:r>
                      <w:r w:rsidR="00990A9C" w:rsidRPr="00BF001F">
                        <w:rPr>
                          <w:color w:val="FF0000"/>
                          <w:sz w:val="48"/>
                          <w:szCs w:val="48"/>
                        </w:rPr>
                        <w:t xml:space="preserve"> </w:t>
                      </w:r>
                      <w:r w:rsidR="00707259" w:rsidRPr="00BF001F">
                        <w:rPr>
                          <w:color w:val="FF0000"/>
                          <w:sz w:val="48"/>
                          <w:szCs w:val="48"/>
                        </w:rPr>
                        <w:t>requested to review this document and make comment</w:t>
                      </w:r>
                      <w:r w:rsidR="00990A9C">
                        <w:rPr>
                          <w:color w:val="FF0000"/>
                          <w:sz w:val="48"/>
                          <w:szCs w:val="48"/>
                        </w:rPr>
                        <w:t xml:space="preserve"> to ANM18</w:t>
                      </w:r>
                    </w:p>
                  </w:txbxContent>
                </v:textbox>
                <w10:wrap type="square"/>
              </v:shape>
            </w:pict>
          </mc:Fallback>
        </mc:AlternateContent>
      </w:r>
      <w:r w:rsidR="002D6AE7">
        <w:rPr>
          <w:noProof/>
          <w:lang w:val="en-US"/>
        </w:rPr>
        <mc:AlternateContent>
          <mc:Choice Requires="wps">
            <w:drawing>
              <wp:anchor distT="0" distB="0" distL="114300" distR="114300" simplePos="0" relativeHeight="251657728" behindDoc="0" locked="0" layoutInCell="1" allowOverlap="1" wp14:anchorId="3D657CBC" wp14:editId="796F1009">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F1D0A" w14:textId="77777777" w:rsidR="00AE7C45" w:rsidRDefault="00AE7C45"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AE7C45" w:rsidRDefault="00AE7C45"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2D6AE7">
        <w:rPr>
          <w:noProof/>
          <w:lang w:val="en-US"/>
        </w:rPr>
        <mc:AlternateContent>
          <mc:Choice Requires="wps">
            <w:drawing>
              <wp:anchor distT="0" distB="0" distL="114299" distR="114299" simplePos="0" relativeHeight="251659776" behindDoc="0" locked="0" layoutInCell="1" allowOverlap="1" wp14:anchorId="34C71E02" wp14:editId="55D70C91">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val="en-US"/>
        </w:rPr>
        <mc:AlternateContent>
          <mc:Choice Requires="wps">
            <w:drawing>
              <wp:anchor distT="0" distB="0" distL="114299" distR="114299" simplePos="0" relativeHeight="251660800" behindDoc="0" locked="0" layoutInCell="1" allowOverlap="1" wp14:anchorId="3609E859" wp14:editId="352377B9">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val="en-US"/>
        </w:rPr>
        <mc:AlternateContent>
          <mc:Choice Requires="wps">
            <w:drawing>
              <wp:anchor distT="0" distB="0" distL="114300" distR="114300" simplePos="0" relativeHeight="251658752" behindDoc="0" locked="0" layoutInCell="1" allowOverlap="1" wp14:anchorId="2CB4C26F" wp14:editId="2D93E814">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F33E9" w14:textId="77777777" w:rsidR="00AE7C45" w:rsidRDefault="00AE7C45"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AE7C45" w:rsidRDefault="00AE7C45"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D6AE7">
        <w:rPr>
          <w:noProof/>
          <w:lang w:val="en-US"/>
        </w:rPr>
        <mc:AlternateContent>
          <mc:Choice Requires="wps">
            <w:drawing>
              <wp:anchor distT="0" distB="0" distL="114300" distR="114300" simplePos="0" relativeHeight="251656704" behindDoc="0" locked="0" layoutInCell="1" allowOverlap="1" wp14:anchorId="1E3B133F" wp14:editId="5B5E1268">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133B0" w14:textId="77777777" w:rsidR="00AE7C45" w:rsidRPr="00460028" w:rsidRDefault="00AE7C45"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4468B10B" w14:textId="77777777" w:rsidR="00AE7C45" w:rsidRDefault="00AE7C45"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7F5CBF1F" w14:textId="77777777" w:rsidR="00AE7C45" w:rsidRDefault="00AE7C45"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41CF715" w14:textId="77777777" w:rsidR="00AE7C45" w:rsidRDefault="00AE7C45"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AE7C45" w:rsidRPr="00460028" w:rsidRDefault="00AE7C45"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AE7C45" w:rsidRDefault="00AE7C45"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AE7C45" w:rsidRDefault="00AE7C45"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AE7C45" w:rsidRDefault="00AE7C45"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6AE7">
        <w:rPr>
          <w:noProof/>
          <w:lang w:val="en-US"/>
        </w:rPr>
        <w:drawing>
          <wp:anchor distT="0" distB="0" distL="114300" distR="114300" simplePos="0" relativeHeight="251655680" behindDoc="0" locked="0" layoutInCell="1" allowOverlap="1" wp14:anchorId="42F4F44D" wp14:editId="4A4D039E">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Pr>
          <w:noProof/>
          <w:lang w:val="en-US"/>
        </w:rPr>
        <mc:AlternateContent>
          <mc:Choice Requires="wps">
            <w:drawing>
              <wp:anchor distT="0" distB="0" distL="114300" distR="114300" simplePos="0" relativeHeight="251654656" behindDoc="0" locked="0" layoutInCell="1" allowOverlap="1" wp14:anchorId="07908F7B" wp14:editId="4FDD154F">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F68B" w14:textId="77777777" w:rsidR="00AE7C45" w:rsidRPr="00380C7B" w:rsidRDefault="00AE7C45"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388E18C6" w14:textId="77777777" w:rsidR="00AE7C45" w:rsidRPr="00380C7B" w:rsidRDefault="00AE7C45" w:rsidP="00460028">
                            <w:pPr>
                              <w:autoSpaceDE w:val="0"/>
                              <w:autoSpaceDN w:val="0"/>
                              <w:adjustRightInd w:val="0"/>
                              <w:jc w:val="center"/>
                              <w:rPr>
                                <w:rFonts w:cs="Arial"/>
                                <w:b/>
                                <w:bCs/>
                                <w:color w:val="000000"/>
                                <w:sz w:val="36"/>
                                <w:szCs w:val="36"/>
                                <w:highlight w:val="yellow"/>
                              </w:rPr>
                            </w:pPr>
                          </w:p>
                          <w:p w14:paraId="3E593B72" w14:textId="77777777"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On</w:t>
                            </w:r>
                          </w:p>
                          <w:p w14:paraId="004A6440" w14:textId="77777777" w:rsidR="00AE7C45" w:rsidRPr="00F82315" w:rsidRDefault="00AE7C45" w:rsidP="00460028">
                            <w:pPr>
                              <w:autoSpaceDE w:val="0"/>
                              <w:autoSpaceDN w:val="0"/>
                              <w:adjustRightInd w:val="0"/>
                              <w:jc w:val="center"/>
                              <w:rPr>
                                <w:rFonts w:cs="Arial"/>
                                <w:b/>
                                <w:bCs/>
                                <w:color w:val="000000"/>
                                <w:sz w:val="36"/>
                                <w:szCs w:val="36"/>
                              </w:rPr>
                            </w:pPr>
                          </w:p>
                          <w:p w14:paraId="40F4AAF0" w14:textId="77777777"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The Global Sharing of Maritime Data</w:t>
                            </w:r>
                            <w:r>
                              <w:rPr>
                                <w:rFonts w:cs="Arial"/>
                                <w:b/>
                                <w:bCs/>
                                <w:color w:val="000000"/>
                                <w:sz w:val="36"/>
                                <w:szCs w:val="36"/>
                              </w:rPr>
                              <w:t xml:space="preserve"> &amp; Information</w:t>
                            </w:r>
                          </w:p>
                          <w:p w14:paraId="054EA22B" w14:textId="77777777" w:rsidR="00AE7C45" w:rsidRPr="00F82315" w:rsidRDefault="00AE7C45" w:rsidP="00460028">
                            <w:pPr>
                              <w:autoSpaceDE w:val="0"/>
                              <w:autoSpaceDN w:val="0"/>
                              <w:adjustRightInd w:val="0"/>
                              <w:jc w:val="center"/>
                              <w:rPr>
                                <w:rFonts w:cs="Arial"/>
                                <w:b/>
                                <w:bCs/>
                                <w:color w:val="000000"/>
                                <w:sz w:val="36"/>
                                <w:szCs w:val="36"/>
                              </w:rPr>
                            </w:pPr>
                          </w:p>
                          <w:p w14:paraId="34AFF97A" w14:textId="77777777" w:rsidR="00AE7C45" w:rsidRPr="00380C7B" w:rsidRDefault="00AE7C45" w:rsidP="00460028">
                            <w:pPr>
                              <w:autoSpaceDE w:val="0"/>
                              <w:autoSpaceDN w:val="0"/>
                              <w:adjustRightInd w:val="0"/>
                              <w:jc w:val="center"/>
                              <w:rPr>
                                <w:rFonts w:cs="Arial"/>
                                <w:b/>
                                <w:bCs/>
                                <w:color w:val="000000"/>
                                <w:sz w:val="36"/>
                                <w:szCs w:val="36"/>
                                <w:highlight w:val="yellow"/>
                              </w:rPr>
                            </w:pPr>
                            <w:r w:rsidRPr="00F82315">
                              <w:rPr>
                                <w:rFonts w:cs="Arial"/>
                                <w:b/>
                                <w:bCs/>
                                <w:color w:val="000000"/>
                                <w:sz w:val="36"/>
                                <w:szCs w:val="36"/>
                              </w:rPr>
                              <w:t>Edition 1</w:t>
                            </w:r>
                          </w:p>
                          <w:p w14:paraId="5E029D74" w14:textId="77777777" w:rsidR="00AE7C45" w:rsidRPr="00380C7B" w:rsidRDefault="00AE7C45" w:rsidP="00460028">
                            <w:pPr>
                              <w:autoSpaceDE w:val="0"/>
                              <w:autoSpaceDN w:val="0"/>
                              <w:adjustRightInd w:val="0"/>
                              <w:jc w:val="center"/>
                              <w:rPr>
                                <w:rFonts w:cs="Arial"/>
                                <w:b/>
                                <w:bCs/>
                                <w:color w:val="000000"/>
                                <w:sz w:val="36"/>
                                <w:szCs w:val="36"/>
                                <w:highlight w:val="yellow"/>
                              </w:rPr>
                            </w:pPr>
                          </w:p>
                          <w:p w14:paraId="255F46B4" w14:textId="77777777" w:rsidR="00AE7C45" w:rsidRPr="00380C7B" w:rsidRDefault="00AE7C45"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14:paraId="53283FE1" w14:textId="77777777" w:rsidR="00AE7C45" w:rsidRDefault="00AE7C45"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AE7C45" w:rsidRPr="00380C7B" w:rsidRDefault="00AE7C45"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Pr="00380C7B">
                        <w:rPr>
                          <w:rFonts w:cs="Arial"/>
                          <w:b/>
                          <w:bCs/>
                          <w:color w:val="000000"/>
                          <w:sz w:val="36"/>
                          <w:szCs w:val="36"/>
                          <w:highlight w:val="yellow"/>
                        </w:rPr>
                        <w:t>####</w:t>
                      </w:r>
                    </w:p>
                    <w:p w:rsidR="00AE7C45" w:rsidRPr="00380C7B" w:rsidRDefault="00AE7C45" w:rsidP="00460028">
                      <w:pPr>
                        <w:autoSpaceDE w:val="0"/>
                        <w:autoSpaceDN w:val="0"/>
                        <w:adjustRightInd w:val="0"/>
                        <w:jc w:val="center"/>
                        <w:rPr>
                          <w:rFonts w:cs="Arial"/>
                          <w:b/>
                          <w:bCs/>
                          <w:color w:val="000000"/>
                          <w:sz w:val="36"/>
                          <w:szCs w:val="36"/>
                          <w:highlight w:val="yellow"/>
                        </w:rPr>
                      </w:pPr>
                    </w:p>
                    <w:p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On</w:t>
                      </w:r>
                    </w:p>
                    <w:p w:rsidR="00AE7C45" w:rsidRPr="00F82315" w:rsidRDefault="00AE7C45" w:rsidP="00460028">
                      <w:pPr>
                        <w:autoSpaceDE w:val="0"/>
                        <w:autoSpaceDN w:val="0"/>
                        <w:adjustRightInd w:val="0"/>
                        <w:jc w:val="center"/>
                        <w:rPr>
                          <w:rFonts w:cs="Arial"/>
                          <w:b/>
                          <w:bCs/>
                          <w:color w:val="000000"/>
                          <w:sz w:val="36"/>
                          <w:szCs w:val="36"/>
                        </w:rPr>
                      </w:pPr>
                    </w:p>
                    <w:p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The Global Sharing of Maritime Data</w:t>
                      </w:r>
                      <w:r>
                        <w:rPr>
                          <w:rFonts w:cs="Arial"/>
                          <w:b/>
                          <w:bCs/>
                          <w:color w:val="000000"/>
                          <w:sz w:val="36"/>
                          <w:szCs w:val="36"/>
                        </w:rPr>
                        <w:t xml:space="preserve"> &amp; Information</w:t>
                      </w:r>
                    </w:p>
                    <w:p w:rsidR="00AE7C45" w:rsidRPr="00F82315" w:rsidRDefault="00AE7C45" w:rsidP="00460028">
                      <w:pPr>
                        <w:autoSpaceDE w:val="0"/>
                        <w:autoSpaceDN w:val="0"/>
                        <w:adjustRightInd w:val="0"/>
                        <w:jc w:val="center"/>
                        <w:rPr>
                          <w:rFonts w:cs="Arial"/>
                          <w:b/>
                          <w:bCs/>
                          <w:color w:val="000000"/>
                          <w:sz w:val="36"/>
                          <w:szCs w:val="36"/>
                        </w:rPr>
                      </w:pPr>
                    </w:p>
                    <w:p w:rsidR="00AE7C45" w:rsidRPr="00380C7B" w:rsidRDefault="00AE7C45" w:rsidP="00460028">
                      <w:pPr>
                        <w:autoSpaceDE w:val="0"/>
                        <w:autoSpaceDN w:val="0"/>
                        <w:adjustRightInd w:val="0"/>
                        <w:jc w:val="center"/>
                        <w:rPr>
                          <w:rFonts w:cs="Arial"/>
                          <w:b/>
                          <w:bCs/>
                          <w:color w:val="000000"/>
                          <w:sz w:val="36"/>
                          <w:szCs w:val="36"/>
                          <w:highlight w:val="yellow"/>
                        </w:rPr>
                      </w:pPr>
                      <w:r w:rsidRPr="00F82315">
                        <w:rPr>
                          <w:rFonts w:cs="Arial"/>
                          <w:b/>
                          <w:bCs/>
                          <w:color w:val="000000"/>
                          <w:sz w:val="36"/>
                          <w:szCs w:val="36"/>
                        </w:rPr>
                        <w:t>Edition 1</w:t>
                      </w:r>
                    </w:p>
                    <w:p w:rsidR="00AE7C45" w:rsidRPr="00380C7B" w:rsidRDefault="00AE7C45" w:rsidP="00460028">
                      <w:pPr>
                        <w:autoSpaceDE w:val="0"/>
                        <w:autoSpaceDN w:val="0"/>
                        <w:adjustRightInd w:val="0"/>
                        <w:jc w:val="center"/>
                        <w:rPr>
                          <w:rFonts w:cs="Arial"/>
                          <w:b/>
                          <w:bCs/>
                          <w:color w:val="000000"/>
                          <w:sz w:val="36"/>
                          <w:szCs w:val="36"/>
                          <w:highlight w:val="yellow"/>
                        </w:rPr>
                      </w:pPr>
                    </w:p>
                    <w:p w:rsidR="00AE7C45" w:rsidRPr="00380C7B" w:rsidRDefault="00AE7C45"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AE7C45" w:rsidRDefault="00AE7C45" w:rsidP="00460028">
                      <w:pPr>
                        <w:autoSpaceDE w:val="0"/>
                        <w:autoSpaceDN w:val="0"/>
                        <w:adjustRightInd w:val="0"/>
                        <w:jc w:val="center"/>
                        <w:rPr>
                          <w:rFonts w:cs="Arial"/>
                          <w:b/>
                          <w:bCs/>
                          <w:color w:val="000000"/>
                        </w:rPr>
                      </w:pPr>
                    </w:p>
                  </w:txbxContent>
                </v:textbox>
              </v:shape>
            </w:pict>
          </mc:Fallback>
        </mc:AlternateContent>
      </w:r>
      <w:r w:rsidR="00460028" w:rsidRPr="00371BEF">
        <w:br w:type="page"/>
      </w:r>
      <w:r w:rsidR="009A2C02" w:rsidRPr="00371BEF">
        <w:lastRenderedPageBreak/>
        <w:t>Document Revisions</w:t>
      </w:r>
      <w:bookmarkEnd w:id="0"/>
    </w:p>
    <w:p w14:paraId="1D33658B"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2E40841D" w14:textId="77777777">
        <w:tc>
          <w:tcPr>
            <w:tcW w:w="1908" w:type="dxa"/>
          </w:tcPr>
          <w:p w14:paraId="57CB3A52"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2A8937CD"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6D2E8F68"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6F6939AB" w14:textId="77777777" w:rsidTr="00B534F2">
        <w:trPr>
          <w:trHeight w:val="851"/>
        </w:trPr>
        <w:tc>
          <w:tcPr>
            <w:tcW w:w="1908" w:type="dxa"/>
            <w:vAlign w:val="center"/>
          </w:tcPr>
          <w:p w14:paraId="7C1925C5" w14:textId="77777777" w:rsidR="00857962" w:rsidRPr="00371BEF" w:rsidRDefault="00857962" w:rsidP="00A163D8">
            <w:pPr>
              <w:spacing w:before="60" w:after="60"/>
              <w:rPr>
                <w:highlight w:val="yellow"/>
              </w:rPr>
            </w:pPr>
          </w:p>
        </w:tc>
        <w:tc>
          <w:tcPr>
            <w:tcW w:w="3360" w:type="dxa"/>
            <w:vAlign w:val="center"/>
          </w:tcPr>
          <w:p w14:paraId="6BCB0394" w14:textId="77777777" w:rsidR="00857962" w:rsidRPr="00371BEF" w:rsidRDefault="00857962" w:rsidP="00A163D8">
            <w:pPr>
              <w:spacing w:before="60" w:after="60"/>
              <w:rPr>
                <w:highlight w:val="yellow"/>
              </w:rPr>
            </w:pPr>
          </w:p>
        </w:tc>
        <w:tc>
          <w:tcPr>
            <w:tcW w:w="4161" w:type="dxa"/>
            <w:vAlign w:val="center"/>
          </w:tcPr>
          <w:p w14:paraId="66553F45" w14:textId="77777777" w:rsidR="00857962" w:rsidRPr="00371BEF" w:rsidRDefault="00857962" w:rsidP="00A163D8">
            <w:pPr>
              <w:spacing w:before="60" w:after="60"/>
            </w:pPr>
          </w:p>
        </w:tc>
      </w:tr>
      <w:tr w:rsidR="00857962" w:rsidRPr="00371BEF" w14:paraId="7654BCDB" w14:textId="77777777" w:rsidTr="00B534F2">
        <w:trPr>
          <w:trHeight w:val="851"/>
        </w:trPr>
        <w:tc>
          <w:tcPr>
            <w:tcW w:w="1908" w:type="dxa"/>
            <w:vAlign w:val="center"/>
          </w:tcPr>
          <w:p w14:paraId="32D63BC6" w14:textId="77777777" w:rsidR="00857962" w:rsidRPr="00371BEF" w:rsidRDefault="00857962" w:rsidP="00A163D8">
            <w:pPr>
              <w:spacing w:before="60" w:after="60"/>
            </w:pPr>
          </w:p>
        </w:tc>
        <w:tc>
          <w:tcPr>
            <w:tcW w:w="3360" w:type="dxa"/>
            <w:vAlign w:val="center"/>
          </w:tcPr>
          <w:p w14:paraId="5FBFEF13" w14:textId="77777777" w:rsidR="00857962" w:rsidRPr="00371BEF" w:rsidRDefault="00857962" w:rsidP="00A163D8">
            <w:pPr>
              <w:spacing w:before="60" w:after="60"/>
            </w:pPr>
          </w:p>
        </w:tc>
        <w:tc>
          <w:tcPr>
            <w:tcW w:w="4161" w:type="dxa"/>
            <w:vAlign w:val="center"/>
          </w:tcPr>
          <w:p w14:paraId="61438511" w14:textId="77777777" w:rsidR="00857962" w:rsidRPr="00371BEF" w:rsidRDefault="00857962" w:rsidP="00A163D8">
            <w:pPr>
              <w:spacing w:before="60" w:after="60"/>
            </w:pPr>
          </w:p>
        </w:tc>
      </w:tr>
      <w:tr w:rsidR="00857962" w:rsidRPr="00371BEF" w14:paraId="18A1F3C0" w14:textId="77777777" w:rsidTr="00B534F2">
        <w:trPr>
          <w:trHeight w:val="851"/>
        </w:trPr>
        <w:tc>
          <w:tcPr>
            <w:tcW w:w="1908" w:type="dxa"/>
            <w:vAlign w:val="center"/>
          </w:tcPr>
          <w:p w14:paraId="2BDE1C0A" w14:textId="77777777" w:rsidR="00857962" w:rsidRPr="00371BEF" w:rsidRDefault="00857962" w:rsidP="00A163D8">
            <w:pPr>
              <w:spacing w:before="60" w:after="60"/>
            </w:pPr>
          </w:p>
        </w:tc>
        <w:tc>
          <w:tcPr>
            <w:tcW w:w="3360" w:type="dxa"/>
            <w:vAlign w:val="center"/>
          </w:tcPr>
          <w:p w14:paraId="02E6767D" w14:textId="77777777" w:rsidR="00857962" w:rsidRPr="00371BEF" w:rsidRDefault="00857962" w:rsidP="00A163D8">
            <w:pPr>
              <w:spacing w:before="60" w:after="60"/>
            </w:pPr>
          </w:p>
        </w:tc>
        <w:tc>
          <w:tcPr>
            <w:tcW w:w="4161" w:type="dxa"/>
            <w:vAlign w:val="center"/>
          </w:tcPr>
          <w:p w14:paraId="5E5C5E7E" w14:textId="77777777" w:rsidR="00857962" w:rsidRPr="00371BEF" w:rsidRDefault="00857962" w:rsidP="00A163D8">
            <w:pPr>
              <w:spacing w:before="60" w:after="60"/>
            </w:pPr>
          </w:p>
        </w:tc>
      </w:tr>
      <w:tr w:rsidR="00857962" w:rsidRPr="00371BEF" w14:paraId="50F3706B" w14:textId="77777777" w:rsidTr="00B534F2">
        <w:trPr>
          <w:trHeight w:val="851"/>
        </w:trPr>
        <w:tc>
          <w:tcPr>
            <w:tcW w:w="1908" w:type="dxa"/>
            <w:vAlign w:val="center"/>
          </w:tcPr>
          <w:p w14:paraId="1810CD6A" w14:textId="77777777" w:rsidR="00857962" w:rsidRPr="00371BEF" w:rsidRDefault="00857962" w:rsidP="00A163D8">
            <w:pPr>
              <w:spacing w:before="60" w:after="60"/>
            </w:pPr>
          </w:p>
        </w:tc>
        <w:tc>
          <w:tcPr>
            <w:tcW w:w="3360" w:type="dxa"/>
            <w:vAlign w:val="center"/>
          </w:tcPr>
          <w:p w14:paraId="57A52BFB" w14:textId="77777777" w:rsidR="00857962" w:rsidRPr="00371BEF" w:rsidRDefault="00857962" w:rsidP="00A163D8">
            <w:pPr>
              <w:spacing w:before="60" w:after="60"/>
            </w:pPr>
          </w:p>
        </w:tc>
        <w:tc>
          <w:tcPr>
            <w:tcW w:w="4161" w:type="dxa"/>
            <w:vAlign w:val="center"/>
          </w:tcPr>
          <w:p w14:paraId="7695192B" w14:textId="77777777" w:rsidR="00857962" w:rsidRPr="00371BEF" w:rsidRDefault="00857962" w:rsidP="00A163D8">
            <w:pPr>
              <w:spacing w:before="60" w:after="60"/>
            </w:pPr>
          </w:p>
        </w:tc>
      </w:tr>
      <w:tr w:rsidR="00857962" w:rsidRPr="00371BEF" w14:paraId="0068BAA2" w14:textId="77777777" w:rsidTr="00B534F2">
        <w:trPr>
          <w:trHeight w:val="851"/>
        </w:trPr>
        <w:tc>
          <w:tcPr>
            <w:tcW w:w="1908" w:type="dxa"/>
            <w:vAlign w:val="center"/>
          </w:tcPr>
          <w:p w14:paraId="262CA4FF" w14:textId="77777777" w:rsidR="00857962" w:rsidRPr="00371BEF" w:rsidRDefault="00857962" w:rsidP="00A163D8">
            <w:pPr>
              <w:spacing w:before="60" w:after="60"/>
            </w:pPr>
          </w:p>
        </w:tc>
        <w:tc>
          <w:tcPr>
            <w:tcW w:w="3360" w:type="dxa"/>
            <w:vAlign w:val="center"/>
          </w:tcPr>
          <w:p w14:paraId="19C2823C" w14:textId="77777777" w:rsidR="00857962" w:rsidRPr="00371BEF" w:rsidRDefault="00857962" w:rsidP="00A163D8">
            <w:pPr>
              <w:spacing w:before="60" w:after="60"/>
            </w:pPr>
          </w:p>
        </w:tc>
        <w:tc>
          <w:tcPr>
            <w:tcW w:w="4161" w:type="dxa"/>
            <w:vAlign w:val="center"/>
          </w:tcPr>
          <w:p w14:paraId="560B0918" w14:textId="77777777" w:rsidR="00857962" w:rsidRPr="00371BEF" w:rsidRDefault="00857962" w:rsidP="00A163D8">
            <w:pPr>
              <w:spacing w:before="60" w:after="60"/>
            </w:pPr>
          </w:p>
        </w:tc>
      </w:tr>
      <w:tr w:rsidR="00857962" w:rsidRPr="00371BEF" w14:paraId="4AF718BE" w14:textId="77777777" w:rsidTr="00B534F2">
        <w:trPr>
          <w:trHeight w:val="851"/>
        </w:trPr>
        <w:tc>
          <w:tcPr>
            <w:tcW w:w="1908" w:type="dxa"/>
            <w:vAlign w:val="center"/>
          </w:tcPr>
          <w:p w14:paraId="4CCC9551" w14:textId="77777777" w:rsidR="00857962" w:rsidRPr="00371BEF" w:rsidRDefault="00857962" w:rsidP="00A163D8">
            <w:pPr>
              <w:spacing w:before="60" w:after="60"/>
            </w:pPr>
          </w:p>
        </w:tc>
        <w:tc>
          <w:tcPr>
            <w:tcW w:w="3360" w:type="dxa"/>
            <w:vAlign w:val="center"/>
          </w:tcPr>
          <w:p w14:paraId="5F8934AB" w14:textId="77777777" w:rsidR="00857962" w:rsidRPr="00371BEF" w:rsidRDefault="00857962" w:rsidP="00A163D8">
            <w:pPr>
              <w:spacing w:before="60" w:after="60"/>
            </w:pPr>
          </w:p>
        </w:tc>
        <w:tc>
          <w:tcPr>
            <w:tcW w:w="4161" w:type="dxa"/>
            <w:vAlign w:val="center"/>
          </w:tcPr>
          <w:p w14:paraId="2DB67018" w14:textId="77777777" w:rsidR="00857962" w:rsidRPr="00371BEF" w:rsidRDefault="00857962" w:rsidP="00A163D8">
            <w:pPr>
              <w:spacing w:before="60" w:after="60"/>
            </w:pPr>
          </w:p>
        </w:tc>
      </w:tr>
    </w:tbl>
    <w:p w14:paraId="047D0A91" w14:textId="77777777" w:rsidR="00460028" w:rsidRPr="00371BEF" w:rsidRDefault="00857962" w:rsidP="00371BEF">
      <w:pPr>
        <w:pStyle w:val="Title"/>
      </w:pPr>
      <w:r w:rsidRPr="00371BEF">
        <w:br w:type="page"/>
      </w:r>
      <w:bookmarkStart w:id="2" w:name="_Toc304957308"/>
      <w:r w:rsidR="00371BEF" w:rsidRPr="00371BEF">
        <w:lastRenderedPageBreak/>
        <w:t>Table of Contents</w:t>
      </w:r>
      <w:bookmarkEnd w:id="2"/>
    </w:p>
    <w:p w14:paraId="4C0B1279" w14:textId="77777777" w:rsidR="004C54CB" w:rsidRDefault="007379A8">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2,2,Annex,4,Appendix,5,Title,1" </w:instrText>
      </w:r>
      <w:r>
        <w:fldChar w:fldCharType="separate"/>
      </w:r>
      <w:hyperlink w:anchor="_Toc304957307" w:history="1">
        <w:r w:rsidR="004C54CB" w:rsidRPr="00963824">
          <w:rPr>
            <w:rStyle w:val="Hyperlink"/>
            <w:noProof/>
          </w:rPr>
          <w:t>Document Revisions</w:t>
        </w:r>
        <w:r w:rsidR="004C54CB">
          <w:rPr>
            <w:noProof/>
            <w:webHidden/>
          </w:rPr>
          <w:tab/>
        </w:r>
        <w:r w:rsidR="004C54CB">
          <w:rPr>
            <w:noProof/>
            <w:webHidden/>
          </w:rPr>
          <w:fldChar w:fldCharType="begin"/>
        </w:r>
        <w:r w:rsidR="004C54CB">
          <w:rPr>
            <w:noProof/>
            <w:webHidden/>
          </w:rPr>
          <w:instrText xml:space="preserve"> PAGEREF _Toc304957307 \h </w:instrText>
        </w:r>
        <w:r w:rsidR="004C54CB">
          <w:rPr>
            <w:noProof/>
            <w:webHidden/>
          </w:rPr>
        </w:r>
        <w:r w:rsidR="004C54CB">
          <w:rPr>
            <w:noProof/>
            <w:webHidden/>
          </w:rPr>
          <w:fldChar w:fldCharType="separate"/>
        </w:r>
        <w:r w:rsidR="004C54CB">
          <w:rPr>
            <w:noProof/>
            <w:webHidden/>
          </w:rPr>
          <w:t>1</w:t>
        </w:r>
        <w:r w:rsidR="004C54CB">
          <w:rPr>
            <w:noProof/>
            <w:webHidden/>
          </w:rPr>
          <w:fldChar w:fldCharType="end"/>
        </w:r>
      </w:hyperlink>
    </w:p>
    <w:p w14:paraId="5FD095D4" w14:textId="77777777" w:rsidR="004C54CB" w:rsidRDefault="00276A23">
      <w:pPr>
        <w:pStyle w:val="TOC1"/>
        <w:rPr>
          <w:rFonts w:asciiTheme="minorHAnsi" w:eastAsiaTheme="minorEastAsia" w:hAnsiTheme="minorHAnsi" w:cstheme="minorBidi"/>
          <w:b w:val="0"/>
          <w:bCs w:val="0"/>
          <w:caps w:val="0"/>
          <w:noProof/>
          <w:szCs w:val="22"/>
          <w:lang w:eastAsia="en-GB"/>
        </w:rPr>
      </w:pPr>
      <w:hyperlink w:anchor="_Toc304957308" w:history="1">
        <w:r w:rsidR="004C54CB" w:rsidRPr="00963824">
          <w:rPr>
            <w:rStyle w:val="Hyperlink"/>
            <w:noProof/>
          </w:rPr>
          <w:t>Table of Contents</w:t>
        </w:r>
        <w:r w:rsidR="004C54CB">
          <w:rPr>
            <w:noProof/>
            <w:webHidden/>
          </w:rPr>
          <w:tab/>
        </w:r>
        <w:r w:rsidR="004C54CB">
          <w:rPr>
            <w:noProof/>
            <w:webHidden/>
          </w:rPr>
          <w:fldChar w:fldCharType="begin"/>
        </w:r>
        <w:r w:rsidR="004C54CB">
          <w:rPr>
            <w:noProof/>
            <w:webHidden/>
          </w:rPr>
          <w:instrText xml:space="preserve"> PAGEREF _Toc304957308 \h </w:instrText>
        </w:r>
        <w:r w:rsidR="004C54CB">
          <w:rPr>
            <w:noProof/>
            <w:webHidden/>
          </w:rPr>
        </w:r>
        <w:r w:rsidR="004C54CB">
          <w:rPr>
            <w:noProof/>
            <w:webHidden/>
          </w:rPr>
          <w:fldChar w:fldCharType="separate"/>
        </w:r>
        <w:r w:rsidR="004C54CB">
          <w:rPr>
            <w:noProof/>
            <w:webHidden/>
          </w:rPr>
          <w:t>3</w:t>
        </w:r>
        <w:r w:rsidR="004C54CB">
          <w:rPr>
            <w:noProof/>
            <w:webHidden/>
          </w:rPr>
          <w:fldChar w:fldCharType="end"/>
        </w:r>
      </w:hyperlink>
    </w:p>
    <w:p w14:paraId="6010D91B" w14:textId="77777777" w:rsidR="004C54CB" w:rsidRDefault="00276A23">
      <w:pPr>
        <w:pStyle w:val="TOC1"/>
        <w:rPr>
          <w:rFonts w:asciiTheme="minorHAnsi" w:eastAsiaTheme="minorEastAsia" w:hAnsiTheme="minorHAnsi" w:cstheme="minorBidi"/>
          <w:b w:val="0"/>
          <w:bCs w:val="0"/>
          <w:caps w:val="0"/>
          <w:noProof/>
          <w:szCs w:val="22"/>
          <w:lang w:eastAsia="en-GB"/>
        </w:rPr>
      </w:pPr>
      <w:hyperlink w:anchor="_Toc304957309" w:history="1">
        <w:r w:rsidR="004C54CB" w:rsidRPr="00963824">
          <w:rPr>
            <w:rStyle w:val="Hyperlink"/>
            <w:noProof/>
          </w:rPr>
          <w:t>Index of Tables</w:t>
        </w:r>
        <w:r w:rsidR="004C54CB">
          <w:rPr>
            <w:noProof/>
            <w:webHidden/>
          </w:rPr>
          <w:tab/>
        </w:r>
        <w:r w:rsidR="004C54CB">
          <w:rPr>
            <w:noProof/>
            <w:webHidden/>
          </w:rPr>
          <w:fldChar w:fldCharType="begin"/>
        </w:r>
        <w:r w:rsidR="004C54CB">
          <w:rPr>
            <w:noProof/>
            <w:webHidden/>
          </w:rPr>
          <w:instrText xml:space="preserve"> PAGEREF _Toc304957309 \h </w:instrText>
        </w:r>
        <w:r w:rsidR="004C54CB">
          <w:rPr>
            <w:noProof/>
            <w:webHidden/>
          </w:rPr>
        </w:r>
        <w:r w:rsidR="004C54CB">
          <w:rPr>
            <w:noProof/>
            <w:webHidden/>
          </w:rPr>
          <w:fldChar w:fldCharType="separate"/>
        </w:r>
        <w:r w:rsidR="004C54CB">
          <w:rPr>
            <w:noProof/>
            <w:webHidden/>
          </w:rPr>
          <w:t>4</w:t>
        </w:r>
        <w:r w:rsidR="004C54CB">
          <w:rPr>
            <w:noProof/>
            <w:webHidden/>
          </w:rPr>
          <w:fldChar w:fldCharType="end"/>
        </w:r>
      </w:hyperlink>
    </w:p>
    <w:p w14:paraId="0165BAA7" w14:textId="77777777" w:rsidR="004C54CB" w:rsidRDefault="00276A23">
      <w:pPr>
        <w:pStyle w:val="TOC1"/>
        <w:rPr>
          <w:rFonts w:asciiTheme="minorHAnsi" w:eastAsiaTheme="minorEastAsia" w:hAnsiTheme="minorHAnsi" w:cstheme="minorBidi"/>
          <w:b w:val="0"/>
          <w:bCs w:val="0"/>
          <w:caps w:val="0"/>
          <w:noProof/>
          <w:szCs w:val="22"/>
          <w:lang w:eastAsia="en-GB"/>
        </w:rPr>
      </w:pPr>
      <w:hyperlink w:anchor="_Toc304957310" w:history="1">
        <w:r w:rsidR="004C54CB" w:rsidRPr="00963824">
          <w:rPr>
            <w:rStyle w:val="Hyperlink"/>
            <w:noProof/>
          </w:rPr>
          <w:t>Index of Figures</w:t>
        </w:r>
        <w:r w:rsidR="004C54CB">
          <w:rPr>
            <w:noProof/>
            <w:webHidden/>
          </w:rPr>
          <w:tab/>
        </w:r>
        <w:r w:rsidR="004C54CB">
          <w:rPr>
            <w:noProof/>
            <w:webHidden/>
          </w:rPr>
          <w:fldChar w:fldCharType="begin"/>
        </w:r>
        <w:r w:rsidR="004C54CB">
          <w:rPr>
            <w:noProof/>
            <w:webHidden/>
          </w:rPr>
          <w:instrText xml:space="preserve"> PAGEREF _Toc304957310 \h </w:instrText>
        </w:r>
        <w:r w:rsidR="004C54CB">
          <w:rPr>
            <w:noProof/>
            <w:webHidden/>
          </w:rPr>
        </w:r>
        <w:r w:rsidR="004C54CB">
          <w:rPr>
            <w:noProof/>
            <w:webHidden/>
          </w:rPr>
          <w:fldChar w:fldCharType="separate"/>
        </w:r>
        <w:r w:rsidR="004C54CB">
          <w:rPr>
            <w:noProof/>
            <w:webHidden/>
          </w:rPr>
          <w:t>4</w:t>
        </w:r>
        <w:r w:rsidR="004C54CB">
          <w:rPr>
            <w:noProof/>
            <w:webHidden/>
          </w:rPr>
          <w:fldChar w:fldCharType="end"/>
        </w:r>
      </w:hyperlink>
    </w:p>
    <w:p w14:paraId="36B643FA" w14:textId="77777777" w:rsidR="004C54CB" w:rsidRDefault="00276A23">
      <w:pPr>
        <w:pStyle w:val="TOC1"/>
        <w:rPr>
          <w:rFonts w:asciiTheme="minorHAnsi" w:eastAsiaTheme="minorEastAsia" w:hAnsiTheme="minorHAnsi" w:cstheme="minorBidi"/>
          <w:b w:val="0"/>
          <w:bCs w:val="0"/>
          <w:caps w:val="0"/>
          <w:noProof/>
          <w:szCs w:val="22"/>
          <w:lang w:eastAsia="en-GB"/>
        </w:rPr>
      </w:pPr>
      <w:hyperlink w:anchor="_Toc304957311" w:history="1">
        <w:r w:rsidR="004C54CB" w:rsidRPr="00963824">
          <w:rPr>
            <w:rStyle w:val="Hyperlink"/>
            <w:noProof/>
          </w:rPr>
          <w:t>Global Sharing of Maritime Data &amp; Information</w:t>
        </w:r>
        <w:r w:rsidR="004C54CB">
          <w:rPr>
            <w:noProof/>
            <w:webHidden/>
          </w:rPr>
          <w:tab/>
        </w:r>
        <w:r w:rsidR="004C54CB">
          <w:rPr>
            <w:noProof/>
            <w:webHidden/>
          </w:rPr>
          <w:fldChar w:fldCharType="begin"/>
        </w:r>
        <w:r w:rsidR="004C54CB">
          <w:rPr>
            <w:noProof/>
            <w:webHidden/>
          </w:rPr>
          <w:instrText xml:space="preserve"> PAGEREF _Toc304957311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095AA737" w14:textId="77777777" w:rsidR="004C54CB" w:rsidRDefault="00276A23">
      <w:pPr>
        <w:pStyle w:val="TOC1"/>
        <w:rPr>
          <w:rFonts w:asciiTheme="minorHAnsi" w:eastAsiaTheme="minorEastAsia" w:hAnsiTheme="minorHAnsi" w:cstheme="minorBidi"/>
          <w:b w:val="0"/>
          <w:bCs w:val="0"/>
          <w:caps w:val="0"/>
          <w:noProof/>
          <w:szCs w:val="22"/>
          <w:lang w:eastAsia="en-GB"/>
        </w:rPr>
      </w:pPr>
      <w:hyperlink w:anchor="_Toc304957312" w:history="1">
        <w:r w:rsidR="004C54CB" w:rsidRPr="00963824">
          <w:rPr>
            <w:rStyle w:val="Hyperlink"/>
            <w:noProof/>
          </w:rPr>
          <w:t>1</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Background</w:t>
        </w:r>
        <w:r w:rsidR="004C54CB">
          <w:rPr>
            <w:noProof/>
            <w:webHidden/>
          </w:rPr>
          <w:tab/>
        </w:r>
        <w:r w:rsidR="004C54CB">
          <w:rPr>
            <w:noProof/>
            <w:webHidden/>
          </w:rPr>
          <w:fldChar w:fldCharType="begin"/>
        </w:r>
        <w:r w:rsidR="004C54CB">
          <w:rPr>
            <w:noProof/>
            <w:webHidden/>
          </w:rPr>
          <w:instrText xml:space="preserve"> PAGEREF _Toc304957312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75CD9C4E" w14:textId="77777777" w:rsidR="004C54CB" w:rsidRDefault="00276A23">
      <w:pPr>
        <w:pStyle w:val="TOC1"/>
        <w:rPr>
          <w:rFonts w:asciiTheme="minorHAnsi" w:eastAsiaTheme="minorEastAsia" w:hAnsiTheme="minorHAnsi" w:cstheme="minorBidi"/>
          <w:b w:val="0"/>
          <w:bCs w:val="0"/>
          <w:caps w:val="0"/>
          <w:noProof/>
          <w:szCs w:val="22"/>
          <w:lang w:eastAsia="en-GB"/>
        </w:rPr>
      </w:pPr>
      <w:hyperlink w:anchor="_Toc304957313" w:history="1">
        <w:r w:rsidR="004C54CB" w:rsidRPr="00963824">
          <w:rPr>
            <w:rStyle w:val="Hyperlink"/>
            <w:noProof/>
          </w:rPr>
          <w:t>2</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Scope / Purpose</w:t>
        </w:r>
        <w:r w:rsidR="004C54CB">
          <w:rPr>
            <w:noProof/>
            <w:webHidden/>
          </w:rPr>
          <w:tab/>
        </w:r>
        <w:r w:rsidR="004C54CB">
          <w:rPr>
            <w:noProof/>
            <w:webHidden/>
          </w:rPr>
          <w:fldChar w:fldCharType="begin"/>
        </w:r>
        <w:r w:rsidR="004C54CB">
          <w:rPr>
            <w:noProof/>
            <w:webHidden/>
          </w:rPr>
          <w:instrText xml:space="preserve"> PAGEREF _Toc304957313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6BF2466F" w14:textId="77777777" w:rsidR="004C54CB" w:rsidRDefault="00276A23">
      <w:pPr>
        <w:pStyle w:val="TOC1"/>
        <w:rPr>
          <w:rFonts w:asciiTheme="minorHAnsi" w:eastAsiaTheme="minorEastAsia" w:hAnsiTheme="minorHAnsi" w:cstheme="minorBidi"/>
          <w:b w:val="0"/>
          <w:bCs w:val="0"/>
          <w:caps w:val="0"/>
          <w:noProof/>
          <w:szCs w:val="22"/>
          <w:lang w:eastAsia="en-GB"/>
        </w:rPr>
      </w:pPr>
      <w:hyperlink w:anchor="_Toc304957314" w:history="1">
        <w:r w:rsidR="004C54CB" w:rsidRPr="00963824">
          <w:rPr>
            <w:rStyle w:val="Hyperlink"/>
            <w:noProof/>
          </w:rPr>
          <w:t>3</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Definitions / Acronyms</w:t>
        </w:r>
        <w:r w:rsidR="004C54CB">
          <w:rPr>
            <w:noProof/>
            <w:webHidden/>
          </w:rPr>
          <w:tab/>
        </w:r>
        <w:r w:rsidR="004C54CB">
          <w:rPr>
            <w:noProof/>
            <w:webHidden/>
          </w:rPr>
          <w:fldChar w:fldCharType="begin"/>
        </w:r>
        <w:r w:rsidR="004C54CB">
          <w:rPr>
            <w:noProof/>
            <w:webHidden/>
          </w:rPr>
          <w:instrText xml:space="preserve"> PAGEREF _Toc304957314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4884F1F5" w14:textId="77777777" w:rsidR="004C54CB" w:rsidRDefault="00276A23">
      <w:pPr>
        <w:pStyle w:val="TOC1"/>
        <w:rPr>
          <w:rFonts w:asciiTheme="minorHAnsi" w:eastAsiaTheme="minorEastAsia" w:hAnsiTheme="minorHAnsi" w:cstheme="minorBidi"/>
          <w:b w:val="0"/>
          <w:bCs w:val="0"/>
          <w:caps w:val="0"/>
          <w:noProof/>
          <w:szCs w:val="22"/>
          <w:lang w:eastAsia="en-GB"/>
        </w:rPr>
      </w:pPr>
      <w:hyperlink w:anchor="_Toc304957315" w:history="1">
        <w:r w:rsidR="004C54CB" w:rsidRPr="00963824">
          <w:rPr>
            <w:rStyle w:val="Hyperlink"/>
            <w:noProof/>
          </w:rPr>
          <w:t>4</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User Needs</w:t>
        </w:r>
        <w:r w:rsidR="004C54CB">
          <w:rPr>
            <w:noProof/>
            <w:webHidden/>
          </w:rPr>
          <w:tab/>
        </w:r>
        <w:r w:rsidR="004C54CB">
          <w:rPr>
            <w:noProof/>
            <w:webHidden/>
          </w:rPr>
          <w:fldChar w:fldCharType="begin"/>
        </w:r>
        <w:r w:rsidR="004C54CB">
          <w:rPr>
            <w:noProof/>
            <w:webHidden/>
          </w:rPr>
          <w:instrText xml:space="preserve"> PAGEREF _Toc304957315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2F43118E" w14:textId="77777777" w:rsidR="004C54CB" w:rsidRDefault="00276A23">
      <w:pPr>
        <w:pStyle w:val="TOC2"/>
        <w:rPr>
          <w:rFonts w:asciiTheme="minorHAnsi" w:eastAsiaTheme="minorEastAsia" w:hAnsiTheme="minorHAnsi" w:cstheme="minorBidi"/>
          <w:bCs w:val="0"/>
          <w:noProof/>
          <w:szCs w:val="22"/>
          <w:lang w:eastAsia="en-GB"/>
        </w:rPr>
      </w:pPr>
      <w:hyperlink w:anchor="_Toc304957316" w:history="1">
        <w:r w:rsidR="004C54CB" w:rsidRPr="00963824">
          <w:rPr>
            <w:rStyle w:val="Hyperlink"/>
            <w:noProof/>
            <w:lang w:eastAsia="de-DE"/>
          </w:rPr>
          <w:t>4.1</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Uses</w:t>
        </w:r>
        <w:r w:rsidR="004C54CB">
          <w:rPr>
            <w:noProof/>
            <w:webHidden/>
          </w:rPr>
          <w:tab/>
        </w:r>
        <w:r w:rsidR="004C54CB">
          <w:rPr>
            <w:noProof/>
            <w:webHidden/>
          </w:rPr>
          <w:fldChar w:fldCharType="begin"/>
        </w:r>
        <w:r w:rsidR="004C54CB">
          <w:rPr>
            <w:noProof/>
            <w:webHidden/>
          </w:rPr>
          <w:instrText xml:space="preserve"> PAGEREF _Toc304957316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3B054E5A" w14:textId="77777777" w:rsidR="004C54CB" w:rsidRDefault="00276A23">
      <w:pPr>
        <w:pStyle w:val="TOC3"/>
        <w:rPr>
          <w:rFonts w:asciiTheme="minorHAnsi" w:eastAsiaTheme="minorEastAsia" w:hAnsiTheme="minorHAnsi" w:cstheme="minorBidi"/>
          <w:noProof/>
          <w:sz w:val="22"/>
          <w:szCs w:val="22"/>
          <w:lang w:eastAsia="en-GB"/>
        </w:rPr>
      </w:pPr>
      <w:hyperlink w:anchor="_Toc304957317" w:history="1">
        <w:r w:rsidR="004C54CB" w:rsidRPr="00963824">
          <w:rPr>
            <w:rStyle w:val="Hyperlink"/>
            <w:noProof/>
          </w:rPr>
          <w:t>4.1.1</w:t>
        </w:r>
        <w:r w:rsidR="004C54CB">
          <w:rPr>
            <w:rFonts w:asciiTheme="minorHAnsi" w:eastAsiaTheme="minorEastAsia" w:hAnsiTheme="minorHAnsi" w:cstheme="minorBidi"/>
            <w:noProof/>
            <w:sz w:val="22"/>
            <w:szCs w:val="22"/>
            <w:lang w:eastAsia="en-GB"/>
          </w:rPr>
          <w:tab/>
        </w:r>
        <w:r w:rsidR="004C54CB" w:rsidRPr="00963824">
          <w:rPr>
            <w:rStyle w:val="Hyperlink"/>
            <w:noProof/>
          </w:rPr>
          <w:t>Afloat</w:t>
        </w:r>
        <w:r w:rsidR="004C54CB">
          <w:rPr>
            <w:noProof/>
            <w:webHidden/>
          </w:rPr>
          <w:tab/>
        </w:r>
        <w:r w:rsidR="004C54CB">
          <w:rPr>
            <w:noProof/>
            <w:webHidden/>
          </w:rPr>
          <w:fldChar w:fldCharType="begin"/>
        </w:r>
        <w:r w:rsidR="004C54CB">
          <w:rPr>
            <w:noProof/>
            <w:webHidden/>
          </w:rPr>
          <w:instrText xml:space="preserve"> PAGEREF _Toc304957317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559B9D66" w14:textId="77777777" w:rsidR="004C54CB" w:rsidRDefault="00276A23">
      <w:pPr>
        <w:pStyle w:val="TOC3"/>
        <w:rPr>
          <w:rFonts w:asciiTheme="minorHAnsi" w:eastAsiaTheme="minorEastAsia" w:hAnsiTheme="minorHAnsi" w:cstheme="minorBidi"/>
          <w:noProof/>
          <w:sz w:val="22"/>
          <w:szCs w:val="22"/>
          <w:lang w:eastAsia="en-GB"/>
        </w:rPr>
      </w:pPr>
      <w:hyperlink w:anchor="_Toc304957318" w:history="1">
        <w:r w:rsidR="004C54CB" w:rsidRPr="00963824">
          <w:rPr>
            <w:rStyle w:val="Hyperlink"/>
            <w:noProof/>
          </w:rPr>
          <w:t>4.1.2</w:t>
        </w:r>
        <w:r w:rsidR="004C54CB">
          <w:rPr>
            <w:rFonts w:asciiTheme="minorHAnsi" w:eastAsiaTheme="minorEastAsia" w:hAnsiTheme="minorHAnsi" w:cstheme="minorBidi"/>
            <w:noProof/>
            <w:sz w:val="22"/>
            <w:szCs w:val="22"/>
            <w:lang w:eastAsia="en-GB"/>
          </w:rPr>
          <w:tab/>
        </w:r>
        <w:r w:rsidR="004C54CB" w:rsidRPr="00963824">
          <w:rPr>
            <w:rStyle w:val="Hyperlink"/>
            <w:noProof/>
          </w:rPr>
          <w:t>Ashore</w:t>
        </w:r>
        <w:r w:rsidR="004C54CB">
          <w:rPr>
            <w:noProof/>
            <w:webHidden/>
          </w:rPr>
          <w:tab/>
        </w:r>
        <w:r w:rsidR="004C54CB">
          <w:rPr>
            <w:noProof/>
            <w:webHidden/>
          </w:rPr>
          <w:fldChar w:fldCharType="begin"/>
        </w:r>
        <w:r w:rsidR="004C54CB">
          <w:rPr>
            <w:noProof/>
            <w:webHidden/>
          </w:rPr>
          <w:instrText xml:space="preserve"> PAGEREF _Toc304957318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4DF22F91" w14:textId="77777777" w:rsidR="004C54CB" w:rsidRDefault="00276A23">
      <w:pPr>
        <w:pStyle w:val="TOC2"/>
        <w:rPr>
          <w:rFonts w:asciiTheme="minorHAnsi" w:eastAsiaTheme="minorEastAsia" w:hAnsiTheme="minorHAnsi" w:cstheme="minorBidi"/>
          <w:bCs w:val="0"/>
          <w:noProof/>
          <w:szCs w:val="22"/>
          <w:lang w:eastAsia="en-GB"/>
        </w:rPr>
      </w:pPr>
      <w:hyperlink w:anchor="_Toc304957319" w:history="1">
        <w:r w:rsidR="004C54CB" w:rsidRPr="00963824">
          <w:rPr>
            <w:rStyle w:val="Hyperlink"/>
            <w:noProof/>
          </w:rPr>
          <w:t>4.2</w:t>
        </w:r>
        <w:r w:rsidR="004C54CB">
          <w:rPr>
            <w:rFonts w:asciiTheme="minorHAnsi" w:eastAsiaTheme="minorEastAsia" w:hAnsiTheme="minorHAnsi" w:cstheme="minorBidi"/>
            <w:bCs w:val="0"/>
            <w:noProof/>
            <w:szCs w:val="22"/>
            <w:lang w:eastAsia="en-GB"/>
          </w:rPr>
          <w:tab/>
        </w:r>
        <w:r w:rsidR="004C54CB" w:rsidRPr="00963824">
          <w:rPr>
            <w:rStyle w:val="Hyperlink"/>
            <w:noProof/>
          </w:rPr>
          <w:t>User data needs</w:t>
        </w:r>
        <w:r w:rsidR="004C54CB">
          <w:rPr>
            <w:noProof/>
            <w:webHidden/>
          </w:rPr>
          <w:tab/>
        </w:r>
        <w:r w:rsidR="004C54CB">
          <w:rPr>
            <w:noProof/>
            <w:webHidden/>
          </w:rPr>
          <w:fldChar w:fldCharType="begin"/>
        </w:r>
        <w:r w:rsidR="004C54CB">
          <w:rPr>
            <w:noProof/>
            <w:webHidden/>
          </w:rPr>
          <w:instrText xml:space="preserve"> PAGEREF _Toc304957319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5F179B86" w14:textId="77777777" w:rsidR="004C54CB" w:rsidRDefault="00276A23">
      <w:pPr>
        <w:pStyle w:val="TOC2"/>
        <w:rPr>
          <w:rFonts w:asciiTheme="minorHAnsi" w:eastAsiaTheme="minorEastAsia" w:hAnsiTheme="minorHAnsi" w:cstheme="minorBidi"/>
          <w:bCs w:val="0"/>
          <w:noProof/>
          <w:szCs w:val="22"/>
          <w:lang w:eastAsia="en-GB"/>
        </w:rPr>
      </w:pPr>
      <w:hyperlink w:anchor="_Toc304957320" w:history="1">
        <w:r w:rsidR="004C54CB" w:rsidRPr="00963824">
          <w:rPr>
            <w:rStyle w:val="Hyperlink"/>
            <w:noProof/>
          </w:rPr>
          <w:t>4.3</w:t>
        </w:r>
        <w:r w:rsidR="004C54CB">
          <w:rPr>
            <w:rFonts w:asciiTheme="minorHAnsi" w:eastAsiaTheme="minorEastAsia" w:hAnsiTheme="minorHAnsi" w:cstheme="minorBidi"/>
            <w:bCs w:val="0"/>
            <w:noProof/>
            <w:szCs w:val="22"/>
            <w:lang w:eastAsia="en-GB"/>
          </w:rPr>
          <w:tab/>
        </w:r>
        <w:r w:rsidR="004C54CB" w:rsidRPr="00963824">
          <w:rPr>
            <w:rStyle w:val="Hyperlink"/>
            <w:noProof/>
          </w:rPr>
          <w:t>User Concerns</w:t>
        </w:r>
        <w:r w:rsidR="004C54CB">
          <w:rPr>
            <w:noProof/>
            <w:webHidden/>
          </w:rPr>
          <w:tab/>
        </w:r>
        <w:r w:rsidR="004C54CB">
          <w:rPr>
            <w:noProof/>
            <w:webHidden/>
          </w:rPr>
          <w:fldChar w:fldCharType="begin"/>
        </w:r>
        <w:r w:rsidR="004C54CB">
          <w:rPr>
            <w:noProof/>
            <w:webHidden/>
          </w:rPr>
          <w:instrText xml:space="preserve"> PAGEREF _Toc304957320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27B65952" w14:textId="77777777" w:rsidR="004C54CB" w:rsidRDefault="00276A23">
      <w:pPr>
        <w:pStyle w:val="TOC3"/>
        <w:rPr>
          <w:rFonts w:asciiTheme="minorHAnsi" w:eastAsiaTheme="minorEastAsia" w:hAnsiTheme="minorHAnsi" w:cstheme="minorBidi"/>
          <w:noProof/>
          <w:sz w:val="22"/>
          <w:szCs w:val="22"/>
          <w:lang w:eastAsia="en-GB"/>
        </w:rPr>
      </w:pPr>
      <w:hyperlink w:anchor="_Toc304957321" w:history="1">
        <w:r w:rsidR="004C54CB" w:rsidRPr="00963824">
          <w:rPr>
            <w:rStyle w:val="Hyperlink"/>
            <w:noProof/>
          </w:rPr>
          <w:t>4.3.1</w:t>
        </w:r>
        <w:r w:rsidR="004C54CB">
          <w:rPr>
            <w:rFonts w:asciiTheme="minorHAnsi" w:eastAsiaTheme="minorEastAsia" w:hAnsiTheme="minorHAnsi" w:cstheme="minorBidi"/>
            <w:noProof/>
            <w:sz w:val="22"/>
            <w:szCs w:val="22"/>
            <w:lang w:eastAsia="en-GB"/>
          </w:rPr>
          <w:tab/>
        </w:r>
        <w:r w:rsidR="004C54CB" w:rsidRPr="00963824">
          <w:rPr>
            <w:rStyle w:val="Hyperlink"/>
            <w:noProof/>
          </w:rPr>
          <w:t>Data Integrity</w:t>
        </w:r>
        <w:r w:rsidR="004C54CB">
          <w:rPr>
            <w:noProof/>
            <w:webHidden/>
          </w:rPr>
          <w:tab/>
        </w:r>
        <w:r w:rsidR="004C54CB">
          <w:rPr>
            <w:noProof/>
            <w:webHidden/>
          </w:rPr>
          <w:fldChar w:fldCharType="begin"/>
        </w:r>
        <w:r w:rsidR="004C54CB">
          <w:rPr>
            <w:noProof/>
            <w:webHidden/>
          </w:rPr>
          <w:instrText xml:space="preserve"> PAGEREF _Toc304957321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198D5903" w14:textId="77777777" w:rsidR="004C54CB" w:rsidRDefault="00276A23">
      <w:pPr>
        <w:pStyle w:val="TOC3"/>
        <w:rPr>
          <w:rFonts w:asciiTheme="minorHAnsi" w:eastAsiaTheme="minorEastAsia" w:hAnsiTheme="minorHAnsi" w:cstheme="minorBidi"/>
          <w:noProof/>
          <w:sz w:val="22"/>
          <w:szCs w:val="22"/>
          <w:lang w:eastAsia="en-GB"/>
        </w:rPr>
      </w:pPr>
      <w:hyperlink w:anchor="_Toc304957322" w:history="1">
        <w:r w:rsidR="004C54CB" w:rsidRPr="00963824">
          <w:rPr>
            <w:rStyle w:val="Hyperlink"/>
            <w:noProof/>
          </w:rPr>
          <w:t>4.3.2</w:t>
        </w:r>
        <w:r w:rsidR="004C54CB">
          <w:rPr>
            <w:rFonts w:asciiTheme="minorHAnsi" w:eastAsiaTheme="minorEastAsia" w:hAnsiTheme="minorHAnsi" w:cstheme="minorBidi"/>
            <w:noProof/>
            <w:sz w:val="22"/>
            <w:szCs w:val="22"/>
            <w:lang w:eastAsia="en-GB"/>
          </w:rPr>
          <w:tab/>
        </w:r>
        <w:r w:rsidR="004C54CB" w:rsidRPr="00963824">
          <w:rPr>
            <w:rStyle w:val="Hyperlink"/>
            <w:noProof/>
          </w:rPr>
          <w:t>Data Security and Confidentiality</w:t>
        </w:r>
        <w:r w:rsidR="004C54CB">
          <w:rPr>
            <w:noProof/>
            <w:webHidden/>
          </w:rPr>
          <w:tab/>
        </w:r>
        <w:r w:rsidR="004C54CB">
          <w:rPr>
            <w:noProof/>
            <w:webHidden/>
          </w:rPr>
          <w:fldChar w:fldCharType="begin"/>
        </w:r>
        <w:r w:rsidR="004C54CB">
          <w:rPr>
            <w:noProof/>
            <w:webHidden/>
          </w:rPr>
          <w:instrText xml:space="preserve"> PAGEREF _Toc304957322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5E9C80BC" w14:textId="77777777" w:rsidR="004C54CB" w:rsidRDefault="00276A23">
      <w:pPr>
        <w:pStyle w:val="TOC3"/>
        <w:rPr>
          <w:rFonts w:asciiTheme="minorHAnsi" w:eastAsiaTheme="minorEastAsia" w:hAnsiTheme="minorHAnsi" w:cstheme="minorBidi"/>
          <w:noProof/>
          <w:sz w:val="22"/>
          <w:szCs w:val="22"/>
          <w:lang w:eastAsia="en-GB"/>
        </w:rPr>
      </w:pPr>
      <w:hyperlink w:anchor="_Toc304957323" w:history="1">
        <w:r w:rsidR="004C54CB" w:rsidRPr="00963824">
          <w:rPr>
            <w:rStyle w:val="Hyperlink"/>
            <w:noProof/>
          </w:rPr>
          <w:t>4.3.3</w:t>
        </w:r>
        <w:r w:rsidR="004C54CB">
          <w:rPr>
            <w:rFonts w:asciiTheme="minorHAnsi" w:eastAsiaTheme="minorEastAsia" w:hAnsiTheme="minorHAnsi" w:cstheme="minorBidi"/>
            <w:noProof/>
            <w:sz w:val="22"/>
            <w:szCs w:val="22"/>
            <w:lang w:eastAsia="en-GB"/>
          </w:rPr>
          <w:tab/>
        </w:r>
        <w:r w:rsidR="004C54CB" w:rsidRPr="00963824">
          <w:rPr>
            <w:rStyle w:val="Hyperlink"/>
            <w:noProof/>
          </w:rPr>
          <w:t>Timeliness</w:t>
        </w:r>
        <w:r w:rsidR="004C54CB">
          <w:rPr>
            <w:noProof/>
            <w:webHidden/>
          </w:rPr>
          <w:tab/>
        </w:r>
        <w:r w:rsidR="004C54CB">
          <w:rPr>
            <w:noProof/>
            <w:webHidden/>
          </w:rPr>
          <w:fldChar w:fldCharType="begin"/>
        </w:r>
        <w:r w:rsidR="004C54CB">
          <w:rPr>
            <w:noProof/>
            <w:webHidden/>
          </w:rPr>
          <w:instrText xml:space="preserve"> PAGEREF _Toc304957323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3503926D" w14:textId="77777777" w:rsidR="004C54CB" w:rsidRDefault="00276A23">
      <w:pPr>
        <w:pStyle w:val="TOC3"/>
        <w:rPr>
          <w:rFonts w:asciiTheme="minorHAnsi" w:eastAsiaTheme="minorEastAsia" w:hAnsiTheme="minorHAnsi" w:cstheme="minorBidi"/>
          <w:noProof/>
          <w:sz w:val="22"/>
          <w:szCs w:val="22"/>
          <w:lang w:eastAsia="en-GB"/>
        </w:rPr>
      </w:pPr>
      <w:hyperlink w:anchor="_Toc304957324" w:history="1">
        <w:r w:rsidR="004C54CB" w:rsidRPr="00963824">
          <w:rPr>
            <w:rStyle w:val="Hyperlink"/>
            <w:noProof/>
          </w:rPr>
          <w:t>4.3.4</w:t>
        </w:r>
        <w:r w:rsidR="004C54CB">
          <w:rPr>
            <w:rFonts w:asciiTheme="minorHAnsi" w:eastAsiaTheme="minorEastAsia" w:hAnsiTheme="minorHAnsi" w:cstheme="minorBidi"/>
            <w:noProof/>
            <w:sz w:val="22"/>
            <w:szCs w:val="22"/>
            <w:lang w:eastAsia="en-GB"/>
          </w:rPr>
          <w:tab/>
        </w:r>
        <w:r w:rsidR="004C54CB" w:rsidRPr="00963824">
          <w:rPr>
            <w:rStyle w:val="Hyperlink"/>
            <w:noProof/>
          </w:rPr>
          <w:t>Limitations of the data.</w:t>
        </w:r>
        <w:r w:rsidR="004C54CB">
          <w:rPr>
            <w:noProof/>
            <w:webHidden/>
          </w:rPr>
          <w:tab/>
        </w:r>
        <w:r w:rsidR="004C54CB">
          <w:rPr>
            <w:noProof/>
            <w:webHidden/>
          </w:rPr>
          <w:fldChar w:fldCharType="begin"/>
        </w:r>
        <w:r w:rsidR="004C54CB">
          <w:rPr>
            <w:noProof/>
            <w:webHidden/>
          </w:rPr>
          <w:instrText xml:space="preserve"> PAGEREF _Toc304957324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6515292D" w14:textId="77777777" w:rsidR="004C54CB" w:rsidRDefault="00276A23">
      <w:pPr>
        <w:pStyle w:val="TOC3"/>
        <w:rPr>
          <w:rFonts w:asciiTheme="minorHAnsi" w:eastAsiaTheme="minorEastAsia" w:hAnsiTheme="minorHAnsi" w:cstheme="minorBidi"/>
          <w:noProof/>
          <w:sz w:val="22"/>
          <w:szCs w:val="22"/>
          <w:lang w:eastAsia="en-GB"/>
        </w:rPr>
      </w:pPr>
      <w:hyperlink w:anchor="_Toc304957325" w:history="1">
        <w:r w:rsidR="004C54CB" w:rsidRPr="00963824">
          <w:rPr>
            <w:rStyle w:val="Hyperlink"/>
            <w:noProof/>
          </w:rPr>
          <w:t>4.3.5</w:t>
        </w:r>
        <w:r w:rsidR="004C54CB">
          <w:rPr>
            <w:rFonts w:asciiTheme="minorHAnsi" w:eastAsiaTheme="minorEastAsia" w:hAnsiTheme="minorHAnsi" w:cstheme="minorBidi"/>
            <w:noProof/>
            <w:sz w:val="22"/>
            <w:szCs w:val="22"/>
            <w:lang w:eastAsia="en-GB"/>
          </w:rPr>
          <w:tab/>
        </w:r>
        <w:r w:rsidR="004C54CB" w:rsidRPr="00963824">
          <w:rPr>
            <w:rStyle w:val="Hyperlink"/>
            <w:noProof/>
          </w:rPr>
          <w:t>Legal Limitations</w:t>
        </w:r>
        <w:r w:rsidR="004C54CB">
          <w:rPr>
            <w:noProof/>
            <w:webHidden/>
          </w:rPr>
          <w:tab/>
        </w:r>
        <w:r w:rsidR="004C54CB">
          <w:rPr>
            <w:noProof/>
            <w:webHidden/>
          </w:rPr>
          <w:fldChar w:fldCharType="begin"/>
        </w:r>
        <w:r w:rsidR="004C54CB">
          <w:rPr>
            <w:noProof/>
            <w:webHidden/>
          </w:rPr>
          <w:instrText xml:space="preserve"> PAGEREF _Toc304957325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77D98B6C" w14:textId="77777777" w:rsidR="004C54CB" w:rsidRDefault="00276A23">
      <w:pPr>
        <w:pStyle w:val="TOC3"/>
        <w:rPr>
          <w:rFonts w:asciiTheme="minorHAnsi" w:eastAsiaTheme="minorEastAsia" w:hAnsiTheme="minorHAnsi" w:cstheme="minorBidi"/>
          <w:noProof/>
          <w:sz w:val="22"/>
          <w:szCs w:val="22"/>
          <w:lang w:eastAsia="en-GB"/>
        </w:rPr>
      </w:pPr>
      <w:hyperlink w:anchor="_Toc304957326" w:history="1">
        <w:r w:rsidR="004C54CB" w:rsidRPr="00963824">
          <w:rPr>
            <w:rStyle w:val="Hyperlink"/>
            <w:noProof/>
          </w:rPr>
          <w:t>4.3.6</w:t>
        </w:r>
        <w:r w:rsidR="004C54CB">
          <w:rPr>
            <w:rFonts w:asciiTheme="minorHAnsi" w:eastAsiaTheme="minorEastAsia" w:hAnsiTheme="minorHAnsi" w:cstheme="minorBidi"/>
            <w:noProof/>
            <w:sz w:val="22"/>
            <w:szCs w:val="22"/>
            <w:lang w:eastAsia="en-GB"/>
          </w:rPr>
          <w:tab/>
        </w:r>
        <w:r w:rsidR="004C54CB" w:rsidRPr="00963824">
          <w:rPr>
            <w:rStyle w:val="Hyperlink"/>
            <w:noProof/>
          </w:rPr>
          <w:t>Parity of accessibility</w:t>
        </w:r>
        <w:r w:rsidR="004C54CB">
          <w:rPr>
            <w:noProof/>
            <w:webHidden/>
          </w:rPr>
          <w:tab/>
        </w:r>
        <w:r w:rsidR="004C54CB">
          <w:rPr>
            <w:noProof/>
            <w:webHidden/>
          </w:rPr>
          <w:fldChar w:fldCharType="begin"/>
        </w:r>
        <w:r w:rsidR="004C54CB">
          <w:rPr>
            <w:noProof/>
            <w:webHidden/>
          </w:rPr>
          <w:instrText xml:space="preserve"> PAGEREF _Toc304957326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6FC69389" w14:textId="77777777" w:rsidR="004C54CB" w:rsidRDefault="00276A23">
      <w:pPr>
        <w:pStyle w:val="TOC3"/>
        <w:rPr>
          <w:rFonts w:asciiTheme="minorHAnsi" w:eastAsiaTheme="minorEastAsia" w:hAnsiTheme="minorHAnsi" w:cstheme="minorBidi"/>
          <w:noProof/>
          <w:sz w:val="22"/>
          <w:szCs w:val="22"/>
          <w:lang w:eastAsia="en-GB"/>
        </w:rPr>
      </w:pPr>
      <w:hyperlink w:anchor="_Toc304957327" w:history="1">
        <w:r w:rsidR="004C54CB" w:rsidRPr="00963824">
          <w:rPr>
            <w:rStyle w:val="Hyperlink"/>
            <w:noProof/>
          </w:rPr>
          <w:t>4.3.7</w:t>
        </w:r>
        <w:r w:rsidR="004C54CB">
          <w:rPr>
            <w:rFonts w:asciiTheme="minorHAnsi" w:eastAsiaTheme="minorEastAsia" w:hAnsiTheme="minorHAnsi" w:cstheme="minorBidi"/>
            <w:noProof/>
            <w:sz w:val="22"/>
            <w:szCs w:val="22"/>
            <w:lang w:eastAsia="en-GB"/>
          </w:rPr>
          <w:tab/>
        </w:r>
        <w:r w:rsidR="004C54CB" w:rsidRPr="00963824">
          <w:rPr>
            <w:rStyle w:val="Hyperlink"/>
            <w:noProof/>
          </w:rPr>
          <w:t>Training &amp; Guidance</w:t>
        </w:r>
        <w:r w:rsidR="004C54CB">
          <w:rPr>
            <w:noProof/>
            <w:webHidden/>
          </w:rPr>
          <w:tab/>
        </w:r>
        <w:r w:rsidR="004C54CB">
          <w:rPr>
            <w:noProof/>
            <w:webHidden/>
          </w:rPr>
          <w:fldChar w:fldCharType="begin"/>
        </w:r>
        <w:r w:rsidR="004C54CB">
          <w:rPr>
            <w:noProof/>
            <w:webHidden/>
          </w:rPr>
          <w:instrText xml:space="preserve"> PAGEREF _Toc304957327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3016DECA" w14:textId="77777777" w:rsidR="004C54CB" w:rsidRDefault="00276A23">
      <w:pPr>
        <w:pStyle w:val="TOC3"/>
        <w:rPr>
          <w:rFonts w:asciiTheme="minorHAnsi" w:eastAsiaTheme="minorEastAsia" w:hAnsiTheme="minorHAnsi" w:cstheme="minorBidi"/>
          <w:noProof/>
          <w:sz w:val="22"/>
          <w:szCs w:val="22"/>
          <w:lang w:eastAsia="en-GB"/>
        </w:rPr>
      </w:pPr>
      <w:hyperlink w:anchor="_Toc304957328" w:history="1">
        <w:r w:rsidR="004C54CB" w:rsidRPr="00963824">
          <w:rPr>
            <w:rStyle w:val="Hyperlink"/>
            <w:noProof/>
          </w:rPr>
          <w:t>4.3.8</w:t>
        </w:r>
        <w:r w:rsidR="004C54CB">
          <w:rPr>
            <w:rFonts w:asciiTheme="minorHAnsi" w:eastAsiaTheme="minorEastAsia" w:hAnsiTheme="minorHAnsi" w:cstheme="minorBidi"/>
            <w:noProof/>
            <w:sz w:val="22"/>
            <w:szCs w:val="22"/>
            <w:lang w:eastAsia="en-GB"/>
          </w:rPr>
          <w:tab/>
        </w:r>
        <w:r w:rsidR="004C54CB" w:rsidRPr="00963824">
          <w:rPr>
            <w:rStyle w:val="Hyperlink"/>
            <w:noProof/>
          </w:rPr>
          <w:t>Ease of Use</w:t>
        </w:r>
        <w:r w:rsidR="004C54CB">
          <w:rPr>
            <w:noProof/>
            <w:webHidden/>
          </w:rPr>
          <w:tab/>
        </w:r>
        <w:r w:rsidR="004C54CB">
          <w:rPr>
            <w:noProof/>
            <w:webHidden/>
          </w:rPr>
          <w:fldChar w:fldCharType="begin"/>
        </w:r>
        <w:r w:rsidR="004C54CB">
          <w:rPr>
            <w:noProof/>
            <w:webHidden/>
          </w:rPr>
          <w:instrText xml:space="preserve"> PAGEREF _Toc304957328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786DB423" w14:textId="77777777" w:rsidR="004C54CB" w:rsidRDefault="00276A23">
      <w:pPr>
        <w:pStyle w:val="TOC3"/>
        <w:rPr>
          <w:rFonts w:asciiTheme="minorHAnsi" w:eastAsiaTheme="minorEastAsia" w:hAnsiTheme="minorHAnsi" w:cstheme="minorBidi"/>
          <w:noProof/>
          <w:sz w:val="22"/>
          <w:szCs w:val="22"/>
          <w:lang w:eastAsia="en-GB"/>
        </w:rPr>
      </w:pPr>
      <w:hyperlink w:anchor="_Toc304957329" w:history="1">
        <w:r w:rsidR="004C54CB" w:rsidRPr="00963824">
          <w:rPr>
            <w:rStyle w:val="Hyperlink"/>
            <w:noProof/>
          </w:rPr>
          <w:t>4.3.9</w:t>
        </w:r>
        <w:r w:rsidR="004C54CB">
          <w:rPr>
            <w:rFonts w:asciiTheme="minorHAnsi" w:eastAsiaTheme="minorEastAsia" w:hAnsiTheme="minorHAnsi" w:cstheme="minorBidi"/>
            <w:noProof/>
            <w:sz w:val="22"/>
            <w:szCs w:val="22"/>
            <w:lang w:eastAsia="en-GB"/>
          </w:rPr>
          <w:tab/>
        </w:r>
        <w:r w:rsidR="004C54CB" w:rsidRPr="00963824">
          <w:rPr>
            <w:rStyle w:val="Hyperlink"/>
            <w:noProof/>
          </w:rPr>
          <w:t>Technology Dependence</w:t>
        </w:r>
        <w:r w:rsidR="004C54CB">
          <w:rPr>
            <w:noProof/>
            <w:webHidden/>
          </w:rPr>
          <w:tab/>
        </w:r>
        <w:r w:rsidR="004C54CB">
          <w:rPr>
            <w:noProof/>
            <w:webHidden/>
          </w:rPr>
          <w:fldChar w:fldCharType="begin"/>
        </w:r>
        <w:r w:rsidR="004C54CB">
          <w:rPr>
            <w:noProof/>
            <w:webHidden/>
          </w:rPr>
          <w:instrText xml:space="preserve"> PAGEREF _Toc304957329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23A48ADE" w14:textId="77777777" w:rsidR="004C54CB" w:rsidRDefault="00276A23">
      <w:pPr>
        <w:pStyle w:val="TOC3"/>
        <w:rPr>
          <w:rFonts w:asciiTheme="minorHAnsi" w:eastAsiaTheme="minorEastAsia" w:hAnsiTheme="minorHAnsi" w:cstheme="minorBidi"/>
          <w:noProof/>
          <w:sz w:val="22"/>
          <w:szCs w:val="22"/>
          <w:lang w:eastAsia="en-GB"/>
        </w:rPr>
      </w:pPr>
      <w:hyperlink w:anchor="_Toc304957330" w:history="1">
        <w:r w:rsidR="004C54CB" w:rsidRPr="00963824">
          <w:rPr>
            <w:rStyle w:val="Hyperlink"/>
            <w:noProof/>
          </w:rPr>
          <w:t>4.3.10</w:t>
        </w:r>
        <w:r w:rsidR="004C54CB">
          <w:rPr>
            <w:rFonts w:asciiTheme="minorHAnsi" w:eastAsiaTheme="minorEastAsia" w:hAnsiTheme="minorHAnsi" w:cstheme="minorBidi"/>
            <w:noProof/>
            <w:sz w:val="22"/>
            <w:szCs w:val="22"/>
            <w:lang w:eastAsia="en-GB"/>
          </w:rPr>
          <w:tab/>
        </w:r>
        <w:r w:rsidR="004C54CB" w:rsidRPr="00963824">
          <w:rPr>
            <w:rStyle w:val="Hyperlink"/>
            <w:noProof/>
          </w:rPr>
          <w:t>Storage</w:t>
        </w:r>
        <w:r w:rsidR="004C54CB">
          <w:rPr>
            <w:noProof/>
            <w:webHidden/>
          </w:rPr>
          <w:tab/>
        </w:r>
        <w:r w:rsidR="004C54CB">
          <w:rPr>
            <w:noProof/>
            <w:webHidden/>
          </w:rPr>
          <w:fldChar w:fldCharType="begin"/>
        </w:r>
        <w:r w:rsidR="004C54CB">
          <w:rPr>
            <w:noProof/>
            <w:webHidden/>
          </w:rPr>
          <w:instrText xml:space="preserve"> PAGEREF _Toc304957330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7A702CB4" w14:textId="77777777" w:rsidR="004C54CB" w:rsidRDefault="00276A23">
      <w:pPr>
        <w:pStyle w:val="TOC3"/>
        <w:rPr>
          <w:rFonts w:asciiTheme="minorHAnsi" w:eastAsiaTheme="minorEastAsia" w:hAnsiTheme="minorHAnsi" w:cstheme="minorBidi"/>
          <w:noProof/>
          <w:sz w:val="22"/>
          <w:szCs w:val="22"/>
          <w:lang w:eastAsia="en-GB"/>
        </w:rPr>
      </w:pPr>
      <w:hyperlink w:anchor="_Toc304957331" w:history="1">
        <w:r w:rsidR="004C54CB" w:rsidRPr="00963824">
          <w:rPr>
            <w:rStyle w:val="Hyperlink"/>
            <w:noProof/>
          </w:rPr>
          <w:t>4.3.11</w:t>
        </w:r>
        <w:r w:rsidR="004C54CB">
          <w:rPr>
            <w:rFonts w:asciiTheme="minorHAnsi" w:eastAsiaTheme="minorEastAsia" w:hAnsiTheme="minorHAnsi" w:cstheme="minorBidi"/>
            <w:noProof/>
            <w:sz w:val="22"/>
            <w:szCs w:val="22"/>
            <w:lang w:eastAsia="en-GB"/>
          </w:rPr>
          <w:tab/>
        </w:r>
        <w:r w:rsidR="004C54CB" w:rsidRPr="00963824">
          <w:rPr>
            <w:rStyle w:val="Hyperlink"/>
            <w:noProof/>
          </w:rPr>
          <w:t>Version control</w:t>
        </w:r>
        <w:r w:rsidR="004C54CB">
          <w:rPr>
            <w:noProof/>
            <w:webHidden/>
          </w:rPr>
          <w:tab/>
        </w:r>
        <w:r w:rsidR="004C54CB">
          <w:rPr>
            <w:noProof/>
            <w:webHidden/>
          </w:rPr>
          <w:fldChar w:fldCharType="begin"/>
        </w:r>
        <w:r w:rsidR="004C54CB">
          <w:rPr>
            <w:noProof/>
            <w:webHidden/>
          </w:rPr>
          <w:instrText xml:space="preserve"> PAGEREF _Toc304957331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3C6FEF39" w14:textId="77777777" w:rsidR="004C54CB" w:rsidRDefault="00276A23">
      <w:pPr>
        <w:pStyle w:val="TOC3"/>
        <w:rPr>
          <w:rFonts w:asciiTheme="minorHAnsi" w:eastAsiaTheme="minorEastAsia" w:hAnsiTheme="minorHAnsi" w:cstheme="minorBidi"/>
          <w:noProof/>
          <w:sz w:val="22"/>
          <w:szCs w:val="22"/>
          <w:lang w:eastAsia="en-GB"/>
        </w:rPr>
      </w:pPr>
      <w:hyperlink w:anchor="_Toc304957332" w:history="1">
        <w:r w:rsidR="004C54CB" w:rsidRPr="00963824">
          <w:rPr>
            <w:rStyle w:val="Hyperlink"/>
            <w:noProof/>
          </w:rPr>
          <w:t>4.3.12</w:t>
        </w:r>
        <w:r w:rsidR="004C54CB">
          <w:rPr>
            <w:rFonts w:asciiTheme="minorHAnsi" w:eastAsiaTheme="minorEastAsia" w:hAnsiTheme="minorHAnsi" w:cstheme="minorBidi"/>
            <w:noProof/>
            <w:sz w:val="22"/>
            <w:szCs w:val="22"/>
            <w:lang w:eastAsia="en-GB"/>
          </w:rPr>
          <w:tab/>
        </w:r>
        <w:r w:rsidR="004C54CB" w:rsidRPr="00963824">
          <w:rPr>
            <w:rStyle w:val="Hyperlink"/>
            <w:noProof/>
          </w:rPr>
          <w:t>Total Cost of Ownership</w:t>
        </w:r>
        <w:r w:rsidR="004C54CB">
          <w:rPr>
            <w:noProof/>
            <w:webHidden/>
          </w:rPr>
          <w:tab/>
        </w:r>
        <w:r w:rsidR="004C54CB">
          <w:rPr>
            <w:noProof/>
            <w:webHidden/>
          </w:rPr>
          <w:fldChar w:fldCharType="begin"/>
        </w:r>
        <w:r w:rsidR="004C54CB">
          <w:rPr>
            <w:noProof/>
            <w:webHidden/>
          </w:rPr>
          <w:instrText xml:space="preserve"> PAGEREF _Toc304957332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2D394509" w14:textId="77777777" w:rsidR="004C54CB" w:rsidRDefault="00276A23">
      <w:pPr>
        <w:pStyle w:val="TOC2"/>
        <w:rPr>
          <w:rFonts w:asciiTheme="minorHAnsi" w:eastAsiaTheme="minorEastAsia" w:hAnsiTheme="minorHAnsi" w:cstheme="minorBidi"/>
          <w:bCs w:val="0"/>
          <w:noProof/>
          <w:szCs w:val="22"/>
          <w:lang w:eastAsia="en-GB"/>
        </w:rPr>
      </w:pPr>
      <w:hyperlink w:anchor="_Toc304957333" w:history="1">
        <w:r w:rsidR="004C54CB" w:rsidRPr="00963824">
          <w:rPr>
            <w:rStyle w:val="Hyperlink"/>
            <w:noProof/>
          </w:rPr>
          <w:t>4.4</w:t>
        </w:r>
        <w:r w:rsidR="004C54CB">
          <w:rPr>
            <w:rFonts w:asciiTheme="minorHAnsi" w:eastAsiaTheme="minorEastAsia" w:hAnsiTheme="minorHAnsi" w:cstheme="minorBidi"/>
            <w:bCs w:val="0"/>
            <w:noProof/>
            <w:szCs w:val="22"/>
            <w:lang w:eastAsia="en-GB"/>
          </w:rPr>
          <w:tab/>
        </w:r>
        <w:r w:rsidR="004C54CB" w:rsidRPr="00963824">
          <w:rPr>
            <w:rStyle w:val="Hyperlink"/>
            <w:noProof/>
          </w:rPr>
          <w:t>Data storage aspects</w:t>
        </w:r>
        <w:r w:rsidR="004C54CB">
          <w:rPr>
            <w:noProof/>
            <w:webHidden/>
          </w:rPr>
          <w:tab/>
        </w:r>
        <w:r w:rsidR="004C54CB">
          <w:rPr>
            <w:noProof/>
            <w:webHidden/>
          </w:rPr>
          <w:fldChar w:fldCharType="begin"/>
        </w:r>
        <w:r w:rsidR="004C54CB">
          <w:rPr>
            <w:noProof/>
            <w:webHidden/>
          </w:rPr>
          <w:instrText xml:space="preserve"> PAGEREF _Toc304957333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091A3042" w14:textId="77777777" w:rsidR="004C54CB" w:rsidRDefault="00276A23">
      <w:pPr>
        <w:pStyle w:val="TOC1"/>
        <w:rPr>
          <w:rFonts w:asciiTheme="minorHAnsi" w:eastAsiaTheme="minorEastAsia" w:hAnsiTheme="minorHAnsi" w:cstheme="minorBidi"/>
          <w:b w:val="0"/>
          <w:bCs w:val="0"/>
          <w:caps w:val="0"/>
          <w:noProof/>
          <w:szCs w:val="22"/>
          <w:lang w:eastAsia="en-GB"/>
        </w:rPr>
      </w:pPr>
      <w:hyperlink w:anchor="_Toc304957334" w:history="1">
        <w:r w:rsidR="004C54CB" w:rsidRPr="00963824">
          <w:rPr>
            <w:rStyle w:val="Hyperlink"/>
            <w:noProof/>
          </w:rPr>
          <w:t>5</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Legal, Policy &amp; Security</w:t>
        </w:r>
        <w:r w:rsidR="004C54CB">
          <w:rPr>
            <w:noProof/>
            <w:webHidden/>
          </w:rPr>
          <w:tab/>
        </w:r>
        <w:r w:rsidR="004C54CB">
          <w:rPr>
            <w:noProof/>
            <w:webHidden/>
          </w:rPr>
          <w:fldChar w:fldCharType="begin"/>
        </w:r>
        <w:r w:rsidR="004C54CB">
          <w:rPr>
            <w:noProof/>
            <w:webHidden/>
          </w:rPr>
          <w:instrText xml:space="preserve"> PAGEREF _Toc304957334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4CB9FA1D" w14:textId="77777777" w:rsidR="004C54CB" w:rsidRDefault="00276A23">
      <w:pPr>
        <w:pStyle w:val="TOC2"/>
        <w:rPr>
          <w:rFonts w:asciiTheme="minorHAnsi" w:eastAsiaTheme="minorEastAsia" w:hAnsiTheme="minorHAnsi" w:cstheme="minorBidi"/>
          <w:bCs w:val="0"/>
          <w:noProof/>
          <w:szCs w:val="22"/>
          <w:lang w:eastAsia="en-GB"/>
        </w:rPr>
      </w:pPr>
      <w:hyperlink w:anchor="_Toc304957335" w:history="1">
        <w:r w:rsidR="004C54CB" w:rsidRPr="00963824">
          <w:rPr>
            <w:rStyle w:val="Hyperlink"/>
            <w:noProof/>
          </w:rPr>
          <w:t>5.1</w:t>
        </w:r>
        <w:r w:rsidR="004C54CB">
          <w:rPr>
            <w:rFonts w:asciiTheme="minorHAnsi" w:eastAsiaTheme="minorEastAsia" w:hAnsiTheme="minorHAnsi" w:cstheme="minorBidi"/>
            <w:bCs w:val="0"/>
            <w:noProof/>
            <w:szCs w:val="22"/>
            <w:lang w:eastAsia="en-GB"/>
          </w:rPr>
          <w:tab/>
        </w:r>
        <w:r w:rsidR="004C54CB" w:rsidRPr="00963824">
          <w:rPr>
            <w:rStyle w:val="Hyperlink"/>
            <w:noProof/>
          </w:rPr>
          <w:t>LEGAL</w:t>
        </w:r>
        <w:r w:rsidR="004C54CB">
          <w:rPr>
            <w:noProof/>
            <w:webHidden/>
          </w:rPr>
          <w:tab/>
        </w:r>
        <w:r w:rsidR="004C54CB">
          <w:rPr>
            <w:noProof/>
            <w:webHidden/>
          </w:rPr>
          <w:fldChar w:fldCharType="begin"/>
        </w:r>
        <w:r w:rsidR="004C54CB">
          <w:rPr>
            <w:noProof/>
            <w:webHidden/>
          </w:rPr>
          <w:instrText xml:space="preserve"> PAGEREF _Toc304957335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15BD15D6" w14:textId="77777777" w:rsidR="004C54CB" w:rsidRDefault="00276A23">
      <w:pPr>
        <w:pStyle w:val="TOC3"/>
        <w:rPr>
          <w:rFonts w:asciiTheme="minorHAnsi" w:eastAsiaTheme="minorEastAsia" w:hAnsiTheme="minorHAnsi" w:cstheme="minorBidi"/>
          <w:noProof/>
          <w:sz w:val="22"/>
          <w:szCs w:val="22"/>
          <w:lang w:eastAsia="en-GB"/>
        </w:rPr>
      </w:pPr>
      <w:hyperlink w:anchor="_Toc304957336" w:history="1">
        <w:r w:rsidR="004C54CB" w:rsidRPr="00963824">
          <w:rPr>
            <w:rStyle w:val="Hyperlink"/>
            <w:noProof/>
          </w:rPr>
          <w:t>5.1.1</w:t>
        </w:r>
        <w:r w:rsidR="004C54CB">
          <w:rPr>
            <w:rFonts w:asciiTheme="minorHAnsi" w:eastAsiaTheme="minorEastAsia" w:hAnsiTheme="minorHAnsi" w:cstheme="minorBidi"/>
            <w:noProof/>
            <w:sz w:val="22"/>
            <w:szCs w:val="22"/>
            <w:lang w:eastAsia="en-GB"/>
          </w:rPr>
          <w:tab/>
        </w:r>
        <w:r w:rsidR="004C54CB" w:rsidRPr="00963824">
          <w:rPr>
            <w:rStyle w:val="Hyperlink"/>
            <w:noProof/>
          </w:rPr>
          <w:t>Legal aspects of sharing navigation safety information between nations</w:t>
        </w:r>
        <w:r w:rsidR="004C54CB">
          <w:rPr>
            <w:noProof/>
            <w:webHidden/>
          </w:rPr>
          <w:tab/>
        </w:r>
        <w:r w:rsidR="004C54CB">
          <w:rPr>
            <w:noProof/>
            <w:webHidden/>
          </w:rPr>
          <w:fldChar w:fldCharType="begin"/>
        </w:r>
        <w:r w:rsidR="004C54CB">
          <w:rPr>
            <w:noProof/>
            <w:webHidden/>
          </w:rPr>
          <w:instrText xml:space="preserve"> PAGEREF _Toc304957336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11FB6A6B" w14:textId="77777777" w:rsidR="004C54CB" w:rsidRDefault="00276A23">
      <w:pPr>
        <w:pStyle w:val="TOC3"/>
        <w:rPr>
          <w:rFonts w:asciiTheme="minorHAnsi" w:eastAsiaTheme="minorEastAsia" w:hAnsiTheme="minorHAnsi" w:cstheme="minorBidi"/>
          <w:noProof/>
          <w:sz w:val="22"/>
          <w:szCs w:val="22"/>
          <w:lang w:eastAsia="en-GB"/>
        </w:rPr>
      </w:pPr>
      <w:hyperlink w:anchor="_Toc304957337" w:history="1">
        <w:r w:rsidR="004C54CB" w:rsidRPr="00963824">
          <w:rPr>
            <w:rStyle w:val="Hyperlink"/>
            <w:noProof/>
          </w:rPr>
          <w:t>5.1.2</w:t>
        </w:r>
        <w:r w:rsidR="004C54CB">
          <w:rPr>
            <w:rFonts w:asciiTheme="minorHAnsi" w:eastAsiaTheme="minorEastAsia" w:hAnsiTheme="minorHAnsi" w:cstheme="minorBidi"/>
            <w:noProof/>
            <w:sz w:val="22"/>
            <w:szCs w:val="22"/>
            <w:lang w:eastAsia="en-GB"/>
          </w:rPr>
          <w:tab/>
        </w:r>
        <w:r w:rsidR="004C54CB" w:rsidRPr="00963824">
          <w:rPr>
            <w:rStyle w:val="Hyperlink"/>
            <w:noProof/>
          </w:rPr>
          <w:t>Legal Aspects of remote sensing</w:t>
        </w:r>
        <w:r w:rsidR="004C54CB">
          <w:rPr>
            <w:noProof/>
            <w:webHidden/>
          </w:rPr>
          <w:tab/>
        </w:r>
        <w:r w:rsidR="004C54CB">
          <w:rPr>
            <w:noProof/>
            <w:webHidden/>
          </w:rPr>
          <w:fldChar w:fldCharType="begin"/>
        </w:r>
        <w:r w:rsidR="004C54CB">
          <w:rPr>
            <w:noProof/>
            <w:webHidden/>
          </w:rPr>
          <w:instrText xml:space="preserve"> PAGEREF _Toc304957337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752E3CC5" w14:textId="77777777" w:rsidR="004C54CB" w:rsidRDefault="00276A23">
      <w:pPr>
        <w:pStyle w:val="TOC2"/>
        <w:rPr>
          <w:rFonts w:asciiTheme="minorHAnsi" w:eastAsiaTheme="minorEastAsia" w:hAnsiTheme="minorHAnsi" w:cstheme="minorBidi"/>
          <w:bCs w:val="0"/>
          <w:noProof/>
          <w:szCs w:val="22"/>
          <w:lang w:eastAsia="en-GB"/>
        </w:rPr>
      </w:pPr>
      <w:hyperlink w:anchor="_Toc304957338" w:history="1">
        <w:r w:rsidR="004C54CB" w:rsidRPr="00963824">
          <w:rPr>
            <w:rStyle w:val="Hyperlink"/>
            <w:noProof/>
          </w:rPr>
          <w:t>5.2</w:t>
        </w:r>
        <w:r w:rsidR="004C54CB">
          <w:rPr>
            <w:rFonts w:asciiTheme="minorHAnsi" w:eastAsiaTheme="minorEastAsia" w:hAnsiTheme="minorHAnsi" w:cstheme="minorBidi"/>
            <w:bCs w:val="0"/>
            <w:noProof/>
            <w:szCs w:val="22"/>
            <w:lang w:eastAsia="en-GB"/>
          </w:rPr>
          <w:tab/>
        </w:r>
        <w:r w:rsidR="004C54CB" w:rsidRPr="00963824">
          <w:rPr>
            <w:rStyle w:val="Hyperlink"/>
            <w:noProof/>
          </w:rPr>
          <w:t>POLICY</w:t>
        </w:r>
        <w:r w:rsidR="004C54CB">
          <w:rPr>
            <w:noProof/>
            <w:webHidden/>
          </w:rPr>
          <w:tab/>
        </w:r>
        <w:r w:rsidR="004C54CB">
          <w:rPr>
            <w:noProof/>
            <w:webHidden/>
          </w:rPr>
          <w:fldChar w:fldCharType="begin"/>
        </w:r>
        <w:r w:rsidR="004C54CB">
          <w:rPr>
            <w:noProof/>
            <w:webHidden/>
          </w:rPr>
          <w:instrText xml:space="preserve"> PAGEREF _Toc304957338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09DE50B9" w14:textId="77777777" w:rsidR="004C54CB" w:rsidRDefault="00276A23">
      <w:pPr>
        <w:pStyle w:val="TOC3"/>
        <w:rPr>
          <w:rFonts w:asciiTheme="minorHAnsi" w:eastAsiaTheme="minorEastAsia" w:hAnsiTheme="minorHAnsi" w:cstheme="minorBidi"/>
          <w:noProof/>
          <w:sz w:val="22"/>
          <w:szCs w:val="22"/>
          <w:lang w:eastAsia="en-GB"/>
        </w:rPr>
      </w:pPr>
      <w:hyperlink w:anchor="_Toc304957339" w:history="1">
        <w:r w:rsidR="004C54CB" w:rsidRPr="00963824">
          <w:rPr>
            <w:rStyle w:val="Hyperlink"/>
            <w:noProof/>
          </w:rPr>
          <w:t>5.2.1</w:t>
        </w:r>
        <w:r w:rsidR="004C54CB">
          <w:rPr>
            <w:rFonts w:asciiTheme="minorHAnsi" w:eastAsiaTheme="minorEastAsia" w:hAnsiTheme="minorHAnsi" w:cstheme="minorBidi"/>
            <w:noProof/>
            <w:sz w:val="22"/>
            <w:szCs w:val="22"/>
            <w:lang w:eastAsia="en-GB"/>
          </w:rPr>
          <w:tab/>
        </w:r>
        <w:r w:rsidR="004C54CB" w:rsidRPr="00963824">
          <w:rPr>
            <w:rStyle w:val="Hyperlink"/>
            <w:noProof/>
          </w:rPr>
          <w:t>Access to data and information</w:t>
        </w:r>
        <w:r w:rsidR="004C54CB">
          <w:rPr>
            <w:noProof/>
            <w:webHidden/>
          </w:rPr>
          <w:tab/>
        </w:r>
        <w:r w:rsidR="004C54CB">
          <w:rPr>
            <w:noProof/>
            <w:webHidden/>
          </w:rPr>
          <w:fldChar w:fldCharType="begin"/>
        </w:r>
        <w:r w:rsidR="004C54CB">
          <w:rPr>
            <w:noProof/>
            <w:webHidden/>
          </w:rPr>
          <w:instrText xml:space="preserve"> PAGEREF _Toc304957339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30CB8620" w14:textId="77777777" w:rsidR="004C54CB" w:rsidRDefault="00276A23">
      <w:pPr>
        <w:pStyle w:val="TOC2"/>
        <w:rPr>
          <w:rFonts w:asciiTheme="minorHAnsi" w:eastAsiaTheme="minorEastAsia" w:hAnsiTheme="minorHAnsi" w:cstheme="minorBidi"/>
          <w:bCs w:val="0"/>
          <w:noProof/>
          <w:szCs w:val="22"/>
          <w:lang w:eastAsia="en-GB"/>
        </w:rPr>
      </w:pPr>
      <w:hyperlink w:anchor="_Toc304957340" w:history="1">
        <w:r w:rsidR="004C54CB" w:rsidRPr="00963824">
          <w:rPr>
            <w:rStyle w:val="Hyperlink"/>
            <w:noProof/>
          </w:rPr>
          <w:t>5.3</w:t>
        </w:r>
        <w:r w:rsidR="004C54CB">
          <w:rPr>
            <w:rFonts w:asciiTheme="minorHAnsi" w:eastAsiaTheme="minorEastAsia" w:hAnsiTheme="minorHAnsi" w:cstheme="minorBidi"/>
            <w:bCs w:val="0"/>
            <w:noProof/>
            <w:szCs w:val="22"/>
            <w:lang w:eastAsia="en-GB"/>
          </w:rPr>
          <w:tab/>
        </w:r>
        <w:r w:rsidR="004C54CB" w:rsidRPr="00963824">
          <w:rPr>
            <w:rStyle w:val="Hyperlink"/>
            <w:noProof/>
          </w:rPr>
          <w:t>SECURITY</w:t>
        </w:r>
        <w:r w:rsidR="004C54CB">
          <w:rPr>
            <w:noProof/>
            <w:webHidden/>
          </w:rPr>
          <w:tab/>
        </w:r>
        <w:r w:rsidR="004C54CB">
          <w:rPr>
            <w:noProof/>
            <w:webHidden/>
          </w:rPr>
          <w:fldChar w:fldCharType="begin"/>
        </w:r>
        <w:r w:rsidR="004C54CB">
          <w:rPr>
            <w:noProof/>
            <w:webHidden/>
          </w:rPr>
          <w:instrText xml:space="preserve"> PAGEREF _Toc304957340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0AE546F4" w14:textId="77777777" w:rsidR="004C54CB" w:rsidRDefault="00276A23">
      <w:pPr>
        <w:pStyle w:val="TOC1"/>
        <w:rPr>
          <w:rFonts w:asciiTheme="minorHAnsi" w:eastAsiaTheme="minorEastAsia" w:hAnsiTheme="minorHAnsi" w:cstheme="minorBidi"/>
          <w:b w:val="0"/>
          <w:bCs w:val="0"/>
          <w:caps w:val="0"/>
          <w:noProof/>
          <w:szCs w:val="22"/>
          <w:lang w:eastAsia="en-GB"/>
        </w:rPr>
      </w:pPr>
      <w:hyperlink w:anchor="_Toc304957341" w:history="1">
        <w:r w:rsidR="004C54CB" w:rsidRPr="00963824">
          <w:rPr>
            <w:rStyle w:val="Hyperlink"/>
            <w:noProof/>
          </w:rPr>
          <w:t>6</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Technical Aspects / Solutions</w:t>
        </w:r>
        <w:r w:rsidR="004C54CB">
          <w:rPr>
            <w:noProof/>
            <w:webHidden/>
          </w:rPr>
          <w:tab/>
        </w:r>
        <w:r w:rsidR="004C54CB">
          <w:rPr>
            <w:noProof/>
            <w:webHidden/>
          </w:rPr>
          <w:fldChar w:fldCharType="begin"/>
        </w:r>
        <w:r w:rsidR="004C54CB">
          <w:rPr>
            <w:noProof/>
            <w:webHidden/>
          </w:rPr>
          <w:instrText xml:space="preserve"> PAGEREF _Toc304957341 \h </w:instrText>
        </w:r>
        <w:r w:rsidR="004C54CB">
          <w:rPr>
            <w:noProof/>
            <w:webHidden/>
          </w:rPr>
        </w:r>
        <w:r w:rsidR="004C54CB">
          <w:rPr>
            <w:noProof/>
            <w:webHidden/>
          </w:rPr>
          <w:fldChar w:fldCharType="separate"/>
        </w:r>
        <w:r w:rsidR="004C54CB">
          <w:rPr>
            <w:noProof/>
            <w:webHidden/>
          </w:rPr>
          <w:t>12</w:t>
        </w:r>
        <w:r w:rsidR="004C54CB">
          <w:rPr>
            <w:noProof/>
            <w:webHidden/>
          </w:rPr>
          <w:fldChar w:fldCharType="end"/>
        </w:r>
      </w:hyperlink>
    </w:p>
    <w:p w14:paraId="18DFC381" w14:textId="77777777" w:rsidR="004C54CB" w:rsidRDefault="00276A23">
      <w:pPr>
        <w:pStyle w:val="TOC2"/>
        <w:rPr>
          <w:rFonts w:asciiTheme="minorHAnsi" w:eastAsiaTheme="minorEastAsia" w:hAnsiTheme="minorHAnsi" w:cstheme="minorBidi"/>
          <w:bCs w:val="0"/>
          <w:noProof/>
          <w:szCs w:val="22"/>
          <w:lang w:eastAsia="en-GB"/>
        </w:rPr>
      </w:pPr>
      <w:hyperlink w:anchor="_Toc304957342" w:history="1">
        <w:r w:rsidR="004C54CB" w:rsidRPr="00963824">
          <w:rPr>
            <w:rStyle w:val="Hyperlink"/>
            <w:noProof/>
          </w:rPr>
          <w:t>6.1</w:t>
        </w:r>
        <w:r w:rsidR="004C54CB">
          <w:rPr>
            <w:rFonts w:asciiTheme="minorHAnsi" w:eastAsiaTheme="minorEastAsia" w:hAnsiTheme="minorHAnsi" w:cstheme="minorBidi"/>
            <w:bCs w:val="0"/>
            <w:noProof/>
            <w:szCs w:val="22"/>
            <w:lang w:eastAsia="en-GB"/>
          </w:rPr>
          <w:tab/>
        </w:r>
        <w:r w:rsidR="004C54CB" w:rsidRPr="00963824">
          <w:rPr>
            <w:rStyle w:val="Hyperlink"/>
            <w:noProof/>
          </w:rPr>
          <w:t>Existing Maritime Data Exchange systems</w:t>
        </w:r>
        <w:r w:rsidR="004C54CB">
          <w:rPr>
            <w:noProof/>
            <w:webHidden/>
          </w:rPr>
          <w:tab/>
        </w:r>
        <w:r w:rsidR="004C54CB">
          <w:rPr>
            <w:noProof/>
            <w:webHidden/>
          </w:rPr>
          <w:fldChar w:fldCharType="begin"/>
        </w:r>
        <w:r w:rsidR="004C54CB">
          <w:rPr>
            <w:noProof/>
            <w:webHidden/>
          </w:rPr>
          <w:instrText xml:space="preserve"> PAGEREF _Toc304957342 \h </w:instrText>
        </w:r>
        <w:r w:rsidR="004C54CB">
          <w:rPr>
            <w:noProof/>
            <w:webHidden/>
          </w:rPr>
        </w:r>
        <w:r w:rsidR="004C54CB">
          <w:rPr>
            <w:noProof/>
            <w:webHidden/>
          </w:rPr>
          <w:fldChar w:fldCharType="separate"/>
        </w:r>
        <w:r w:rsidR="004C54CB">
          <w:rPr>
            <w:noProof/>
            <w:webHidden/>
          </w:rPr>
          <w:t>12</w:t>
        </w:r>
        <w:r w:rsidR="004C54CB">
          <w:rPr>
            <w:noProof/>
            <w:webHidden/>
          </w:rPr>
          <w:fldChar w:fldCharType="end"/>
        </w:r>
      </w:hyperlink>
    </w:p>
    <w:p w14:paraId="5B5BDC91" w14:textId="77777777" w:rsidR="004C54CB" w:rsidRDefault="00276A23">
      <w:pPr>
        <w:pStyle w:val="TOC2"/>
        <w:rPr>
          <w:rFonts w:asciiTheme="minorHAnsi" w:eastAsiaTheme="minorEastAsia" w:hAnsiTheme="minorHAnsi" w:cstheme="minorBidi"/>
          <w:bCs w:val="0"/>
          <w:noProof/>
          <w:szCs w:val="22"/>
          <w:lang w:eastAsia="en-GB"/>
        </w:rPr>
      </w:pPr>
      <w:hyperlink w:anchor="_Toc304957343" w:history="1">
        <w:r w:rsidR="004C54CB" w:rsidRPr="00963824">
          <w:rPr>
            <w:rStyle w:val="Hyperlink"/>
            <w:noProof/>
          </w:rPr>
          <w:t>6.2</w:t>
        </w:r>
        <w:r w:rsidR="004C54CB">
          <w:rPr>
            <w:rFonts w:asciiTheme="minorHAnsi" w:eastAsiaTheme="minorEastAsia" w:hAnsiTheme="minorHAnsi" w:cstheme="minorBidi"/>
            <w:bCs w:val="0"/>
            <w:noProof/>
            <w:szCs w:val="22"/>
            <w:lang w:eastAsia="en-GB"/>
          </w:rPr>
          <w:tab/>
        </w:r>
        <w:r w:rsidR="004C54CB" w:rsidRPr="00963824">
          <w:rPr>
            <w:rStyle w:val="Hyperlink"/>
            <w:noProof/>
          </w:rPr>
          <w:t>The need for Data models</w:t>
        </w:r>
        <w:r w:rsidR="004C54CB">
          <w:rPr>
            <w:noProof/>
            <w:webHidden/>
          </w:rPr>
          <w:tab/>
        </w:r>
        <w:r w:rsidR="004C54CB">
          <w:rPr>
            <w:noProof/>
            <w:webHidden/>
          </w:rPr>
          <w:fldChar w:fldCharType="begin"/>
        </w:r>
        <w:r w:rsidR="004C54CB">
          <w:rPr>
            <w:noProof/>
            <w:webHidden/>
          </w:rPr>
          <w:instrText xml:space="preserve"> PAGEREF _Toc304957343 \h </w:instrText>
        </w:r>
        <w:r w:rsidR="004C54CB">
          <w:rPr>
            <w:noProof/>
            <w:webHidden/>
          </w:rPr>
        </w:r>
        <w:r w:rsidR="004C54CB">
          <w:rPr>
            <w:noProof/>
            <w:webHidden/>
          </w:rPr>
          <w:fldChar w:fldCharType="separate"/>
        </w:r>
        <w:r w:rsidR="004C54CB">
          <w:rPr>
            <w:noProof/>
            <w:webHidden/>
          </w:rPr>
          <w:t>13</w:t>
        </w:r>
        <w:r w:rsidR="004C54CB">
          <w:rPr>
            <w:noProof/>
            <w:webHidden/>
          </w:rPr>
          <w:fldChar w:fldCharType="end"/>
        </w:r>
      </w:hyperlink>
    </w:p>
    <w:p w14:paraId="6E29830F" w14:textId="77777777" w:rsidR="004C54CB" w:rsidRDefault="00276A23">
      <w:pPr>
        <w:pStyle w:val="TOC2"/>
        <w:rPr>
          <w:rFonts w:asciiTheme="minorHAnsi" w:eastAsiaTheme="minorEastAsia" w:hAnsiTheme="minorHAnsi" w:cstheme="minorBidi"/>
          <w:bCs w:val="0"/>
          <w:noProof/>
          <w:szCs w:val="22"/>
          <w:lang w:eastAsia="en-GB"/>
        </w:rPr>
      </w:pPr>
      <w:hyperlink w:anchor="_Toc304957344" w:history="1">
        <w:r w:rsidR="004C54CB" w:rsidRPr="00963824">
          <w:rPr>
            <w:rStyle w:val="Hyperlink"/>
            <w:noProof/>
            <w:lang w:eastAsia="de-DE"/>
          </w:rPr>
          <w:t>6.3</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Communication links</w:t>
        </w:r>
        <w:r w:rsidR="004C54CB">
          <w:rPr>
            <w:noProof/>
            <w:webHidden/>
          </w:rPr>
          <w:tab/>
        </w:r>
        <w:r w:rsidR="004C54CB">
          <w:rPr>
            <w:noProof/>
            <w:webHidden/>
          </w:rPr>
          <w:fldChar w:fldCharType="begin"/>
        </w:r>
        <w:r w:rsidR="004C54CB">
          <w:rPr>
            <w:noProof/>
            <w:webHidden/>
          </w:rPr>
          <w:instrText xml:space="preserve"> PAGEREF _Toc304957344 \h </w:instrText>
        </w:r>
        <w:r w:rsidR="004C54CB">
          <w:rPr>
            <w:noProof/>
            <w:webHidden/>
          </w:rPr>
        </w:r>
        <w:r w:rsidR="004C54CB">
          <w:rPr>
            <w:noProof/>
            <w:webHidden/>
          </w:rPr>
          <w:fldChar w:fldCharType="separate"/>
        </w:r>
        <w:r w:rsidR="004C54CB">
          <w:rPr>
            <w:noProof/>
            <w:webHidden/>
          </w:rPr>
          <w:t>13</w:t>
        </w:r>
        <w:r w:rsidR="004C54CB">
          <w:rPr>
            <w:noProof/>
            <w:webHidden/>
          </w:rPr>
          <w:fldChar w:fldCharType="end"/>
        </w:r>
      </w:hyperlink>
    </w:p>
    <w:p w14:paraId="4995D53A" w14:textId="77777777" w:rsidR="004C54CB" w:rsidRDefault="00276A23">
      <w:pPr>
        <w:pStyle w:val="TOC2"/>
        <w:rPr>
          <w:rFonts w:asciiTheme="minorHAnsi" w:eastAsiaTheme="minorEastAsia" w:hAnsiTheme="minorHAnsi" w:cstheme="minorBidi"/>
          <w:bCs w:val="0"/>
          <w:noProof/>
          <w:szCs w:val="22"/>
          <w:lang w:eastAsia="en-GB"/>
        </w:rPr>
      </w:pPr>
      <w:hyperlink w:anchor="_Toc304957345" w:history="1">
        <w:r w:rsidR="004C54CB" w:rsidRPr="00963824">
          <w:rPr>
            <w:rStyle w:val="Hyperlink"/>
            <w:noProof/>
          </w:rPr>
          <w:t>6.4</w:t>
        </w:r>
        <w:r w:rsidR="004C54CB">
          <w:rPr>
            <w:rFonts w:asciiTheme="minorHAnsi" w:eastAsiaTheme="minorEastAsia" w:hAnsiTheme="minorHAnsi" w:cstheme="minorBidi"/>
            <w:bCs w:val="0"/>
            <w:noProof/>
            <w:szCs w:val="22"/>
            <w:lang w:eastAsia="en-GB"/>
          </w:rPr>
          <w:tab/>
        </w:r>
        <w:r w:rsidR="004C54CB" w:rsidRPr="00963824">
          <w:rPr>
            <w:rStyle w:val="Hyperlink"/>
            <w:noProof/>
          </w:rPr>
          <w:t>Bandwidth aspects</w:t>
        </w:r>
        <w:r w:rsidR="004C54CB">
          <w:rPr>
            <w:noProof/>
            <w:webHidden/>
          </w:rPr>
          <w:tab/>
        </w:r>
        <w:r w:rsidR="004C54CB">
          <w:rPr>
            <w:noProof/>
            <w:webHidden/>
          </w:rPr>
          <w:fldChar w:fldCharType="begin"/>
        </w:r>
        <w:r w:rsidR="004C54CB">
          <w:rPr>
            <w:noProof/>
            <w:webHidden/>
          </w:rPr>
          <w:instrText xml:space="preserve"> PAGEREF _Toc304957345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1421F8CD" w14:textId="77777777" w:rsidR="004C54CB" w:rsidRDefault="00276A23">
      <w:pPr>
        <w:pStyle w:val="TOC2"/>
        <w:rPr>
          <w:rFonts w:asciiTheme="minorHAnsi" w:eastAsiaTheme="minorEastAsia" w:hAnsiTheme="minorHAnsi" w:cstheme="minorBidi"/>
          <w:bCs w:val="0"/>
          <w:noProof/>
          <w:szCs w:val="22"/>
          <w:lang w:eastAsia="en-GB"/>
        </w:rPr>
      </w:pPr>
      <w:hyperlink w:anchor="_Toc304957346" w:history="1">
        <w:r w:rsidR="004C54CB" w:rsidRPr="00963824">
          <w:rPr>
            <w:rStyle w:val="Hyperlink"/>
            <w:noProof/>
            <w:lang w:eastAsia="en-GB"/>
          </w:rPr>
          <w:t>6.5</w:t>
        </w:r>
        <w:r w:rsidR="004C54CB">
          <w:rPr>
            <w:rFonts w:asciiTheme="minorHAnsi" w:eastAsiaTheme="minorEastAsia" w:hAnsiTheme="minorHAnsi" w:cstheme="minorBidi"/>
            <w:bCs w:val="0"/>
            <w:noProof/>
            <w:szCs w:val="22"/>
            <w:lang w:eastAsia="en-GB"/>
          </w:rPr>
          <w:tab/>
        </w:r>
        <w:r w:rsidR="004C54CB" w:rsidRPr="00963824">
          <w:rPr>
            <w:rStyle w:val="Hyperlink"/>
            <w:noProof/>
          </w:rPr>
          <w:t>Data Security Aspects</w:t>
        </w:r>
        <w:r w:rsidR="004C54CB">
          <w:rPr>
            <w:noProof/>
            <w:webHidden/>
          </w:rPr>
          <w:tab/>
        </w:r>
        <w:r w:rsidR="004C54CB">
          <w:rPr>
            <w:noProof/>
            <w:webHidden/>
          </w:rPr>
          <w:fldChar w:fldCharType="begin"/>
        </w:r>
        <w:r w:rsidR="004C54CB">
          <w:rPr>
            <w:noProof/>
            <w:webHidden/>
          </w:rPr>
          <w:instrText xml:space="preserve"> PAGEREF _Toc304957346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6528512" w14:textId="77777777" w:rsidR="004C54CB" w:rsidRDefault="00276A23">
      <w:pPr>
        <w:pStyle w:val="TOC3"/>
        <w:rPr>
          <w:rFonts w:asciiTheme="minorHAnsi" w:eastAsiaTheme="minorEastAsia" w:hAnsiTheme="minorHAnsi" w:cstheme="minorBidi"/>
          <w:noProof/>
          <w:sz w:val="22"/>
          <w:szCs w:val="22"/>
          <w:lang w:eastAsia="en-GB"/>
        </w:rPr>
      </w:pPr>
      <w:hyperlink w:anchor="_Toc304957347" w:history="1">
        <w:r w:rsidR="004C54CB" w:rsidRPr="00963824">
          <w:rPr>
            <w:rStyle w:val="Hyperlink"/>
            <w:noProof/>
          </w:rPr>
          <w:t>6.5.1</w:t>
        </w:r>
        <w:r w:rsidR="004C54CB">
          <w:rPr>
            <w:rFonts w:asciiTheme="minorHAnsi" w:eastAsiaTheme="minorEastAsia" w:hAnsiTheme="minorHAnsi" w:cstheme="minorBidi"/>
            <w:noProof/>
            <w:sz w:val="22"/>
            <w:szCs w:val="22"/>
            <w:lang w:eastAsia="en-GB"/>
          </w:rPr>
          <w:tab/>
        </w:r>
        <w:r w:rsidR="004C54CB" w:rsidRPr="00963824">
          <w:rPr>
            <w:rStyle w:val="Hyperlink"/>
            <w:noProof/>
          </w:rPr>
          <w:t>Authentication</w:t>
        </w:r>
        <w:r w:rsidR="004C54CB">
          <w:rPr>
            <w:noProof/>
            <w:webHidden/>
          </w:rPr>
          <w:tab/>
        </w:r>
        <w:r w:rsidR="004C54CB">
          <w:rPr>
            <w:noProof/>
            <w:webHidden/>
          </w:rPr>
          <w:fldChar w:fldCharType="begin"/>
        </w:r>
        <w:r w:rsidR="004C54CB">
          <w:rPr>
            <w:noProof/>
            <w:webHidden/>
          </w:rPr>
          <w:instrText xml:space="preserve"> PAGEREF _Toc304957347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56C7F102" w14:textId="77777777" w:rsidR="004C54CB" w:rsidRDefault="00276A23">
      <w:pPr>
        <w:pStyle w:val="TOC3"/>
        <w:rPr>
          <w:rFonts w:asciiTheme="minorHAnsi" w:eastAsiaTheme="minorEastAsia" w:hAnsiTheme="minorHAnsi" w:cstheme="minorBidi"/>
          <w:noProof/>
          <w:sz w:val="22"/>
          <w:szCs w:val="22"/>
          <w:lang w:eastAsia="en-GB"/>
        </w:rPr>
      </w:pPr>
      <w:hyperlink w:anchor="_Toc304957348" w:history="1">
        <w:r w:rsidR="004C54CB" w:rsidRPr="00963824">
          <w:rPr>
            <w:rStyle w:val="Hyperlink"/>
            <w:noProof/>
          </w:rPr>
          <w:t>6.5.2</w:t>
        </w:r>
        <w:r w:rsidR="004C54CB">
          <w:rPr>
            <w:rFonts w:asciiTheme="minorHAnsi" w:eastAsiaTheme="minorEastAsia" w:hAnsiTheme="minorHAnsi" w:cstheme="minorBidi"/>
            <w:noProof/>
            <w:sz w:val="22"/>
            <w:szCs w:val="22"/>
            <w:lang w:eastAsia="en-GB"/>
          </w:rPr>
          <w:tab/>
        </w:r>
        <w:r w:rsidR="004C54CB" w:rsidRPr="00963824">
          <w:rPr>
            <w:rStyle w:val="Hyperlink"/>
            <w:noProof/>
          </w:rPr>
          <w:t>Data Integrity</w:t>
        </w:r>
        <w:r w:rsidR="004C54CB">
          <w:rPr>
            <w:noProof/>
            <w:webHidden/>
          </w:rPr>
          <w:tab/>
        </w:r>
        <w:r w:rsidR="004C54CB">
          <w:rPr>
            <w:noProof/>
            <w:webHidden/>
          </w:rPr>
          <w:fldChar w:fldCharType="begin"/>
        </w:r>
        <w:r w:rsidR="004C54CB">
          <w:rPr>
            <w:noProof/>
            <w:webHidden/>
          </w:rPr>
          <w:instrText xml:space="preserve"> PAGEREF _Toc304957348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4F75C21A" w14:textId="77777777" w:rsidR="004C54CB" w:rsidRDefault="00276A23">
      <w:pPr>
        <w:pStyle w:val="TOC3"/>
        <w:rPr>
          <w:rFonts w:asciiTheme="minorHAnsi" w:eastAsiaTheme="minorEastAsia" w:hAnsiTheme="minorHAnsi" w:cstheme="minorBidi"/>
          <w:noProof/>
          <w:sz w:val="22"/>
          <w:szCs w:val="22"/>
          <w:lang w:eastAsia="en-GB"/>
        </w:rPr>
      </w:pPr>
      <w:hyperlink w:anchor="_Toc304957349" w:history="1">
        <w:r w:rsidR="004C54CB" w:rsidRPr="00963824">
          <w:rPr>
            <w:rStyle w:val="Hyperlink"/>
            <w:noProof/>
          </w:rPr>
          <w:t>6.5.3</w:t>
        </w:r>
        <w:r w:rsidR="004C54CB">
          <w:rPr>
            <w:rFonts w:asciiTheme="minorHAnsi" w:eastAsiaTheme="minorEastAsia" w:hAnsiTheme="minorHAnsi" w:cstheme="minorBidi"/>
            <w:noProof/>
            <w:sz w:val="22"/>
            <w:szCs w:val="22"/>
            <w:lang w:eastAsia="en-GB"/>
          </w:rPr>
          <w:tab/>
        </w:r>
        <w:r w:rsidR="004C54CB" w:rsidRPr="00963824">
          <w:rPr>
            <w:rStyle w:val="Hyperlink"/>
            <w:noProof/>
          </w:rPr>
          <w:t>Data Confidentiality</w:t>
        </w:r>
        <w:r w:rsidR="004C54CB">
          <w:rPr>
            <w:noProof/>
            <w:webHidden/>
          </w:rPr>
          <w:tab/>
        </w:r>
        <w:r w:rsidR="004C54CB">
          <w:rPr>
            <w:noProof/>
            <w:webHidden/>
          </w:rPr>
          <w:fldChar w:fldCharType="begin"/>
        </w:r>
        <w:r w:rsidR="004C54CB">
          <w:rPr>
            <w:noProof/>
            <w:webHidden/>
          </w:rPr>
          <w:instrText xml:space="preserve"> PAGEREF _Toc304957349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3A43A41" w14:textId="77777777" w:rsidR="004C54CB" w:rsidRDefault="00276A23">
      <w:pPr>
        <w:pStyle w:val="TOC2"/>
        <w:rPr>
          <w:rFonts w:asciiTheme="minorHAnsi" w:eastAsiaTheme="minorEastAsia" w:hAnsiTheme="minorHAnsi" w:cstheme="minorBidi"/>
          <w:bCs w:val="0"/>
          <w:noProof/>
          <w:szCs w:val="22"/>
          <w:lang w:eastAsia="en-GB"/>
        </w:rPr>
      </w:pPr>
      <w:hyperlink w:anchor="_Toc304957350" w:history="1">
        <w:r w:rsidR="004C54CB" w:rsidRPr="00963824">
          <w:rPr>
            <w:rStyle w:val="Hyperlink"/>
            <w:noProof/>
          </w:rPr>
          <w:t>6.6</w:t>
        </w:r>
        <w:r w:rsidR="004C54CB">
          <w:rPr>
            <w:rFonts w:asciiTheme="minorHAnsi" w:eastAsiaTheme="minorEastAsia" w:hAnsiTheme="minorHAnsi" w:cstheme="minorBidi"/>
            <w:bCs w:val="0"/>
            <w:noProof/>
            <w:szCs w:val="22"/>
            <w:lang w:eastAsia="en-GB"/>
          </w:rPr>
          <w:tab/>
        </w:r>
        <w:r w:rsidR="004C54CB" w:rsidRPr="00963824">
          <w:rPr>
            <w:rStyle w:val="Hyperlink"/>
            <w:noProof/>
          </w:rPr>
          <w:t>Quality of Service (QoS)</w:t>
        </w:r>
        <w:r w:rsidR="004C54CB">
          <w:rPr>
            <w:noProof/>
            <w:webHidden/>
          </w:rPr>
          <w:tab/>
        </w:r>
        <w:r w:rsidR="004C54CB">
          <w:rPr>
            <w:noProof/>
            <w:webHidden/>
          </w:rPr>
          <w:fldChar w:fldCharType="begin"/>
        </w:r>
        <w:r w:rsidR="004C54CB">
          <w:rPr>
            <w:noProof/>
            <w:webHidden/>
          </w:rPr>
          <w:instrText xml:space="preserve"> PAGEREF _Toc304957350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E5BD582" w14:textId="77777777" w:rsidR="004C54CB" w:rsidRDefault="00276A23">
      <w:pPr>
        <w:pStyle w:val="TOC2"/>
        <w:rPr>
          <w:rFonts w:asciiTheme="minorHAnsi" w:eastAsiaTheme="minorEastAsia" w:hAnsiTheme="minorHAnsi" w:cstheme="minorBidi"/>
          <w:bCs w:val="0"/>
          <w:noProof/>
          <w:szCs w:val="22"/>
          <w:lang w:eastAsia="en-GB"/>
        </w:rPr>
      </w:pPr>
      <w:hyperlink w:anchor="_Toc304957351" w:history="1">
        <w:r w:rsidR="004C54CB" w:rsidRPr="00963824">
          <w:rPr>
            <w:rStyle w:val="Hyperlink"/>
            <w:noProof/>
            <w:lang w:eastAsia="en-GB"/>
          </w:rPr>
          <w:t>6.7</w:t>
        </w:r>
        <w:r w:rsidR="004C54CB">
          <w:rPr>
            <w:rFonts w:asciiTheme="minorHAnsi" w:eastAsiaTheme="minorEastAsia" w:hAnsiTheme="minorHAnsi" w:cstheme="minorBidi"/>
            <w:bCs w:val="0"/>
            <w:noProof/>
            <w:szCs w:val="22"/>
            <w:lang w:eastAsia="en-GB"/>
          </w:rPr>
          <w:tab/>
        </w:r>
        <w:r w:rsidR="004C54CB" w:rsidRPr="00963824">
          <w:rPr>
            <w:rStyle w:val="Hyperlink"/>
            <w:noProof/>
            <w:lang w:eastAsia="en-GB"/>
          </w:rPr>
          <w:t>System availability and continuity</w:t>
        </w:r>
        <w:r w:rsidR="004C54CB">
          <w:rPr>
            <w:noProof/>
            <w:webHidden/>
          </w:rPr>
          <w:tab/>
        </w:r>
        <w:r w:rsidR="004C54CB">
          <w:rPr>
            <w:noProof/>
            <w:webHidden/>
          </w:rPr>
          <w:fldChar w:fldCharType="begin"/>
        </w:r>
        <w:r w:rsidR="004C54CB">
          <w:rPr>
            <w:noProof/>
            <w:webHidden/>
          </w:rPr>
          <w:instrText xml:space="preserve"> PAGEREF _Toc304957351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241ACCD9" w14:textId="77777777" w:rsidR="004C54CB" w:rsidRDefault="00276A23">
      <w:pPr>
        <w:pStyle w:val="TOC2"/>
        <w:rPr>
          <w:rFonts w:asciiTheme="minorHAnsi" w:eastAsiaTheme="minorEastAsia" w:hAnsiTheme="minorHAnsi" w:cstheme="minorBidi"/>
          <w:bCs w:val="0"/>
          <w:noProof/>
          <w:szCs w:val="22"/>
          <w:lang w:eastAsia="en-GB"/>
        </w:rPr>
      </w:pPr>
      <w:hyperlink w:anchor="_Toc304957352" w:history="1">
        <w:r w:rsidR="004C54CB" w:rsidRPr="00963824">
          <w:rPr>
            <w:rStyle w:val="Hyperlink"/>
            <w:noProof/>
            <w:lang w:eastAsia="en-GB"/>
          </w:rPr>
          <w:t>6.8</w:t>
        </w:r>
        <w:r w:rsidR="004C54CB">
          <w:rPr>
            <w:rFonts w:asciiTheme="minorHAnsi" w:eastAsiaTheme="minorEastAsia" w:hAnsiTheme="minorHAnsi" w:cstheme="minorBidi"/>
            <w:bCs w:val="0"/>
            <w:noProof/>
            <w:szCs w:val="22"/>
            <w:lang w:eastAsia="en-GB"/>
          </w:rPr>
          <w:tab/>
        </w:r>
        <w:r w:rsidR="004C54CB" w:rsidRPr="00963824">
          <w:rPr>
            <w:rStyle w:val="Hyperlink"/>
            <w:noProof/>
            <w:lang w:eastAsia="en-GB"/>
          </w:rPr>
          <w:t>Quality / integrity of the original data input</w:t>
        </w:r>
        <w:r w:rsidR="004C54CB">
          <w:rPr>
            <w:noProof/>
            <w:webHidden/>
          </w:rPr>
          <w:tab/>
        </w:r>
        <w:r w:rsidR="004C54CB">
          <w:rPr>
            <w:noProof/>
            <w:webHidden/>
          </w:rPr>
          <w:fldChar w:fldCharType="begin"/>
        </w:r>
        <w:r w:rsidR="004C54CB">
          <w:rPr>
            <w:noProof/>
            <w:webHidden/>
          </w:rPr>
          <w:instrText xml:space="preserve"> PAGEREF _Toc304957352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3331549C" w14:textId="77777777" w:rsidR="004C54CB" w:rsidRDefault="00276A23">
      <w:pPr>
        <w:pStyle w:val="TOC3"/>
        <w:rPr>
          <w:rFonts w:asciiTheme="minorHAnsi" w:eastAsiaTheme="minorEastAsia" w:hAnsiTheme="minorHAnsi" w:cstheme="minorBidi"/>
          <w:noProof/>
          <w:sz w:val="22"/>
          <w:szCs w:val="22"/>
          <w:lang w:eastAsia="en-GB"/>
        </w:rPr>
      </w:pPr>
      <w:hyperlink w:anchor="_Toc304957353" w:history="1">
        <w:r w:rsidR="004C54CB" w:rsidRPr="00963824">
          <w:rPr>
            <w:rStyle w:val="Hyperlink"/>
            <w:noProof/>
            <w:highlight w:val="yellow"/>
          </w:rPr>
          <w:t>6.8.1</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Integrity/quality of the original input data</w:t>
        </w:r>
        <w:r w:rsidR="004C54CB">
          <w:rPr>
            <w:noProof/>
            <w:webHidden/>
          </w:rPr>
          <w:tab/>
        </w:r>
        <w:r w:rsidR="004C54CB">
          <w:rPr>
            <w:noProof/>
            <w:webHidden/>
          </w:rPr>
          <w:fldChar w:fldCharType="begin"/>
        </w:r>
        <w:r w:rsidR="004C54CB">
          <w:rPr>
            <w:noProof/>
            <w:webHidden/>
          </w:rPr>
          <w:instrText xml:space="preserve"> PAGEREF _Toc304957353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0687ABDC" w14:textId="77777777" w:rsidR="004C54CB" w:rsidRDefault="00276A23">
      <w:pPr>
        <w:pStyle w:val="TOC3"/>
        <w:rPr>
          <w:rFonts w:asciiTheme="minorHAnsi" w:eastAsiaTheme="minorEastAsia" w:hAnsiTheme="minorHAnsi" w:cstheme="minorBidi"/>
          <w:noProof/>
          <w:sz w:val="22"/>
          <w:szCs w:val="22"/>
          <w:lang w:eastAsia="en-GB"/>
        </w:rPr>
      </w:pPr>
      <w:hyperlink w:anchor="_Toc304957354" w:history="1">
        <w:r w:rsidR="004C54CB" w:rsidRPr="00963824">
          <w:rPr>
            <w:rStyle w:val="Hyperlink"/>
            <w:noProof/>
            <w:highlight w:val="yellow"/>
          </w:rPr>
          <w:t>6.8.2</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Trustworthiness of input data</w:t>
        </w:r>
        <w:r w:rsidR="004C54CB">
          <w:rPr>
            <w:noProof/>
            <w:webHidden/>
          </w:rPr>
          <w:tab/>
        </w:r>
        <w:r w:rsidR="004C54CB">
          <w:rPr>
            <w:noProof/>
            <w:webHidden/>
          </w:rPr>
          <w:fldChar w:fldCharType="begin"/>
        </w:r>
        <w:r w:rsidR="004C54CB">
          <w:rPr>
            <w:noProof/>
            <w:webHidden/>
          </w:rPr>
          <w:instrText xml:space="preserve"> PAGEREF _Toc304957354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1DD8B977" w14:textId="77777777" w:rsidR="004C54CB" w:rsidRDefault="00276A23">
      <w:pPr>
        <w:pStyle w:val="TOC3"/>
        <w:rPr>
          <w:rFonts w:asciiTheme="minorHAnsi" w:eastAsiaTheme="minorEastAsia" w:hAnsiTheme="minorHAnsi" w:cstheme="minorBidi"/>
          <w:noProof/>
          <w:sz w:val="22"/>
          <w:szCs w:val="22"/>
          <w:lang w:eastAsia="en-GB"/>
        </w:rPr>
      </w:pPr>
      <w:hyperlink w:anchor="_Toc304957355" w:history="1">
        <w:r w:rsidR="004C54CB" w:rsidRPr="00963824">
          <w:rPr>
            <w:rStyle w:val="Hyperlink"/>
            <w:noProof/>
            <w:highlight w:val="yellow"/>
          </w:rPr>
          <w:t>6.8.3</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Accuracy of input data</w:t>
        </w:r>
        <w:r w:rsidR="004C54CB">
          <w:rPr>
            <w:noProof/>
            <w:webHidden/>
          </w:rPr>
          <w:tab/>
        </w:r>
        <w:r w:rsidR="004C54CB">
          <w:rPr>
            <w:noProof/>
            <w:webHidden/>
          </w:rPr>
          <w:fldChar w:fldCharType="begin"/>
        </w:r>
        <w:r w:rsidR="004C54CB">
          <w:rPr>
            <w:noProof/>
            <w:webHidden/>
          </w:rPr>
          <w:instrText xml:space="preserve"> PAGEREF _Toc304957355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1E4FD9F5" w14:textId="77777777" w:rsidR="004C54CB" w:rsidRDefault="00276A23">
      <w:pPr>
        <w:pStyle w:val="TOC3"/>
        <w:rPr>
          <w:rFonts w:asciiTheme="minorHAnsi" w:eastAsiaTheme="minorEastAsia" w:hAnsiTheme="minorHAnsi" w:cstheme="minorBidi"/>
          <w:noProof/>
          <w:sz w:val="22"/>
          <w:szCs w:val="22"/>
          <w:lang w:eastAsia="en-GB"/>
        </w:rPr>
      </w:pPr>
      <w:hyperlink w:anchor="_Toc304957356" w:history="1">
        <w:r w:rsidR="004C54CB" w:rsidRPr="00963824">
          <w:rPr>
            <w:rStyle w:val="Hyperlink"/>
            <w:noProof/>
            <w:highlight w:val="yellow"/>
          </w:rPr>
          <w:t>6.8.4</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Integrity/consistency?</w:t>
        </w:r>
        <w:r w:rsidR="004C54CB">
          <w:rPr>
            <w:noProof/>
            <w:webHidden/>
          </w:rPr>
          <w:tab/>
        </w:r>
        <w:r w:rsidR="004C54CB">
          <w:rPr>
            <w:noProof/>
            <w:webHidden/>
          </w:rPr>
          <w:fldChar w:fldCharType="begin"/>
        </w:r>
        <w:r w:rsidR="004C54CB">
          <w:rPr>
            <w:noProof/>
            <w:webHidden/>
          </w:rPr>
          <w:instrText xml:space="preserve"> PAGEREF _Toc304957356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786949AB" w14:textId="77777777" w:rsidR="004C54CB" w:rsidRDefault="00276A23">
      <w:pPr>
        <w:pStyle w:val="TOC2"/>
        <w:rPr>
          <w:rFonts w:asciiTheme="minorHAnsi" w:eastAsiaTheme="minorEastAsia" w:hAnsiTheme="minorHAnsi" w:cstheme="minorBidi"/>
          <w:bCs w:val="0"/>
          <w:noProof/>
          <w:szCs w:val="22"/>
          <w:lang w:eastAsia="en-GB"/>
        </w:rPr>
      </w:pPr>
      <w:hyperlink w:anchor="_Toc304957357" w:history="1">
        <w:r w:rsidR="004C54CB" w:rsidRPr="00963824">
          <w:rPr>
            <w:rStyle w:val="Hyperlink"/>
            <w:noProof/>
            <w:lang w:eastAsia="de-DE"/>
          </w:rPr>
          <w:t>6.9</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Source control of the use of data</w:t>
        </w:r>
        <w:r w:rsidR="004C54CB">
          <w:rPr>
            <w:noProof/>
            <w:webHidden/>
          </w:rPr>
          <w:tab/>
        </w:r>
        <w:r w:rsidR="004C54CB">
          <w:rPr>
            <w:noProof/>
            <w:webHidden/>
          </w:rPr>
          <w:fldChar w:fldCharType="begin"/>
        </w:r>
        <w:r w:rsidR="004C54CB">
          <w:rPr>
            <w:noProof/>
            <w:webHidden/>
          </w:rPr>
          <w:instrText xml:space="preserve"> PAGEREF _Toc304957357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7A3C11C4" w14:textId="77777777" w:rsidR="004C54CB" w:rsidRDefault="00276A23">
      <w:pPr>
        <w:pStyle w:val="TOC2"/>
        <w:rPr>
          <w:rFonts w:asciiTheme="minorHAnsi" w:eastAsiaTheme="minorEastAsia" w:hAnsiTheme="minorHAnsi" w:cstheme="minorBidi"/>
          <w:bCs w:val="0"/>
          <w:noProof/>
          <w:szCs w:val="22"/>
          <w:lang w:eastAsia="en-GB"/>
        </w:rPr>
      </w:pPr>
      <w:hyperlink w:anchor="_Toc304957358" w:history="1">
        <w:r w:rsidR="004C54CB" w:rsidRPr="00963824">
          <w:rPr>
            <w:rStyle w:val="Hyperlink"/>
            <w:noProof/>
          </w:rPr>
          <w:t>6.10</w:t>
        </w:r>
        <w:r w:rsidR="004C54CB">
          <w:rPr>
            <w:rFonts w:asciiTheme="minorHAnsi" w:eastAsiaTheme="minorEastAsia" w:hAnsiTheme="minorHAnsi" w:cstheme="minorBidi"/>
            <w:bCs w:val="0"/>
            <w:noProof/>
            <w:szCs w:val="22"/>
            <w:lang w:eastAsia="en-GB"/>
          </w:rPr>
          <w:tab/>
        </w:r>
        <w:r w:rsidR="004C54CB" w:rsidRPr="00963824">
          <w:rPr>
            <w:rStyle w:val="Hyperlink"/>
            <w:noProof/>
          </w:rPr>
          <w:t>New and emerging solutions</w:t>
        </w:r>
        <w:r w:rsidR="004C54CB">
          <w:rPr>
            <w:noProof/>
            <w:webHidden/>
          </w:rPr>
          <w:tab/>
        </w:r>
        <w:r w:rsidR="004C54CB">
          <w:rPr>
            <w:noProof/>
            <w:webHidden/>
          </w:rPr>
          <w:fldChar w:fldCharType="begin"/>
        </w:r>
        <w:r w:rsidR="004C54CB">
          <w:rPr>
            <w:noProof/>
            <w:webHidden/>
          </w:rPr>
          <w:instrText xml:space="preserve"> PAGEREF _Toc304957358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6D8274BA" w14:textId="77777777" w:rsidR="004C54CB" w:rsidRDefault="00276A23">
      <w:pPr>
        <w:pStyle w:val="TOC4"/>
        <w:rPr>
          <w:rFonts w:asciiTheme="minorHAnsi" w:eastAsiaTheme="minorEastAsia" w:hAnsiTheme="minorHAnsi" w:cstheme="minorBidi"/>
          <w:b w:val="0"/>
          <w:caps w:val="0"/>
        </w:rPr>
      </w:pPr>
      <w:hyperlink w:anchor="_Toc304957359" w:history="1">
        <w:r w:rsidR="004C54CB" w:rsidRPr="00963824">
          <w:rPr>
            <w:rStyle w:val="Hyperlink"/>
          </w:rPr>
          <w:t>ANNEX A</w:t>
        </w:r>
        <w:r w:rsidR="004C54CB">
          <w:rPr>
            <w:rFonts w:asciiTheme="minorHAnsi" w:eastAsiaTheme="minorEastAsia" w:hAnsiTheme="minorHAnsi" w:cstheme="minorBidi"/>
            <w:b w:val="0"/>
            <w:caps w:val="0"/>
          </w:rPr>
          <w:tab/>
        </w:r>
        <w:r w:rsidR="004C54CB" w:rsidRPr="00963824">
          <w:rPr>
            <w:rStyle w:val="Hyperlink"/>
          </w:rPr>
          <w:t>Example agreement (IALA-Net)</w:t>
        </w:r>
        <w:r w:rsidR="004C54CB">
          <w:rPr>
            <w:webHidden/>
          </w:rPr>
          <w:tab/>
        </w:r>
        <w:r w:rsidR="004C54CB">
          <w:rPr>
            <w:webHidden/>
          </w:rPr>
          <w:fldChar w:fldCharType="begin"/>
        </w:r>
        <w:r w:rsidR="004C54CB">
          <w:rPr>
            <w:webHidden/>
          </w:rPr>
          <w:instrText xml:space="preserve"> PAGEREF _Toc304957359 \h </w:instrText>
        </w:r>
        <w:r w:rsidR="004C54CB">
          <w:rPr>
            <w:webHidden/>
          </w:rPr>
        </w:r>
        <w:r w:rsidR="004C54CB">
          <w:rPr>
            <w:webHidden/>
          </w:rPr>
          <w:fldChar w:fldCharType="separate"/>
        </w:r>
        <w:r w:rsidR="004C54CB">
          <w:rPr>
            <w:webHidden/>
          </w:rPr>
          <w:t>16</w:t>
        </w:r>
        <w:r w:rsidR="004C54CB">
          <w:rPr>
            <w:webHidden/>
          </w:rPr>
          <w:fldChar w:fldCharType="end"/>
        </w:r>
      </w:hyperlink>
    </w:p>
    <w:p w14:paraId="40C4EC65" w14:textId="77777777" w:rsidR="004C54CB" w:rsidRDefault="00276A23">
      <w:pPr>
        <w:pStyle w:val="TOC4"/>
        <w:rPr>
          <w:rFonts w:asciiTheme="minorHAnsi" w:eastAsiaTheme="minorEastAsia" w:hAnsiTheme="minorHAnsi" w:cstheme="minorBidi"/>
          <w:b w:val="0"/>
          <w:caps w:val="0"/>
        </w:rPr>
      </w:pPr>
      <w:hyperlink w:anchor="_Toc304957360" w:history="1">
        <w:r w:rsidR="004C54CB" w:rsidRPr="00963824">
          <w:rPr>
            <w:rStyle w:val="Hyperlink"/>
          </w:rPr>
          <w:t>ANNEX B</w:t>
        </w:r>
        <w:r w:rsidR="004C54CB">
          <w:rPr>
            <w:rFonts w:asciiTheme="minorHAnsi" w:eastAsiaTheme="minorEastAsia" w:hAnsiTheme="minorHAnsi" w:cstheme="minorBidi"/>
            <w:b w:val="0"/>
            <w:caps w:val="0"/>
          </w:rPr>
          <w:tab/>
        </w:r>
        <w:r w:rsidR="004C54CB" w:rsidRPr="00963824">
          <w:rPr>
            <w:rStyle w:val="Hyperlink"/>
          </w:rPr>
          <w:t>Relevant Technical Standards</w:t>
        </w:r>
        <w:r w:rsidR="004C54CB">
          <w:rPr>
            <w:webHidden/>
          </w:rPr>
          <w:tab/>
        </w:r>
        <w:r w:rsidR="004C54CB">
          <w:rPr>
            <w:webHidden/>
          </w:rPr>
          <w:fldChar w:fldCharType="begin"/>
        </w:r>
        <w:r w:rsidR="004C54CB">
          <w:rPr>
            <w:webHidden/>
          </w:rPr>
          <w:instrText xml:space="preserve"> PAGEREF _Toc304957360 \h </w:instrText>
        </w:r>
        <w:r w:rsidR="004C54CB">
          <w:rPr>
            <w:webHidden/>
          </w:rPr>
        </w:r>
        <w:r w:rsidR="004C54CB">
          <w:rPr>
            <w:webHidden/>
          </w:rPr>
          <w:fldChar w:fldCharType="separate"/>
        </w:r>
        <w:r w:rsidR="004C54CB">
          <w:rPr>
            <w:webHidden/>
          </w:rPr>
          <w:t>20</w:t>
        </w:r>
        <w:r w:rsidR="004C54CB">
          <w:rPr>
            <w:webHidden/>
          </w:rPr>
          <w:fldChar w:fldCharType="end"/>
        </w:r>
      </w:hyperlink>
    </w:p>
    <w:p w14:paraId="5DADBD06" w14:textId="77777777" w:rsidR="004C54CB" w:rsidRDefault="00276A23">
      <w:pPr>
        <w:pStyle w:val="TOC4"/>
        <w:rPr>
          <w:rFonts w:asciiTheme="minorHAnsi" w:eastAsiaTheme="minorEastAsia" w:hAnsiTheme="minorHAnsi" w:cstheme="minorBidi"/>
          <w:b w:val="0"/>
          <w:caps w:val="0"/>
        </w:rPr>
      </w:pPr>
      <w:hyperlink w:anchor="_Toc304957361" w:history="1">
        <w:r w:rsidR="004C54CB" w:rsidRPr="00963824">
          <w:rPr>
            <w:rStyle w:val="Hyperlink"/>
          </w:rPr>
          <w:t>ANNEX C</w:t>
        </w:r>
        <w:r w:rsidR="004C54CB">
          <w:rPr>
            <w:rFonts w:asciiTheme="minorHAnsi" w:eastAsiaTheme="minorEastAsia" w:hAnsiTheme="minorHAnsi" w:cstheme="minorBidi"/>
            <w:b w:val="0"/>
            <w:caps w:val="0"/>
          </w:rPr>
          <w:tab/>
        </w:r>
        <w:r w:rsidR="004C54CB" w:rsidRPr="00963824">
          <w:rPr>
            <w:rStyle w:val="Hyperlink"/>
          </w:rPr>
          <w:t>Common Formats</w:t>
        </w:r>
        <w:r w:rsidR="004C54CB">
          <w:rPr>
            <w:webHidden/>
          </w:rPr>
          <w:tab/>
        </w:r>
        <w:r w:rsidR="004C54CB">
          <w:rPr>
            <w:webHidden/>
          </w:rPr>
          <w:fldChar w:fldCharType="begin"/>
        </w:r>
        <w:r w:rsidR="004C54CB">
          <w:rPr>
            <w:webHidden/>
          </w:rPr>
          <w:instrText xml:space="preserve"> PAGEREF _Toc304957361 \h </w:instrText>
        </w:r>
        <w:r w:rsidR="004C54CB">
          <w:rPr>
            <w:webHidden/>
          </w:rPr>
        </w:r>
        <w:r w:rsidR="004C54CB">
          <w:rPr>
            <w:webHidden/>
          </w:rPr>
          <w:fldChar w:fldCharType="separate"/>
        </w:r>
        <w:r w:rsidR="004C54CB">
          <w:rPr>
            <w:webHidden/>
          </w:rPr>
          <w:t>21</w:t>
        </w:r>
        <w:r w:rsidR="004C54CB">
          <w:rPr>
            <w:webHidden/>
          </w:rPr>
          <w:fldChar w:fldCharType="end"/>
        </w:r>
      </w:hyperlink>
    </w:p>
    <w:p w14:paraId="6D398351" w14:textId="77777777" w:rsidR="00DC1CA6" w:rsidRDefault="007379A8" w:rsidP="00380C7B">
      <w:pPr>
        <w:rPr>
          <w:rFonts w:cs="Arial"/>
        </w:rPr>
      </w:pPr>
      <w:r>
        <w:rPr>
          <w:rFonts w:cs="Arial"/>
        </w:rPr>
        <w:fldChar w:fldCharType="end"/>
      </w:r>
    </w:p>
    <w:p w14:paraId="526FA918" w14:textId="77777777" w:rsidR="00986D5A" w:rsidRDefault="00986D5A" w:rsidP="00986D5A">
      <w:pPr>
        <w:pStyle w:val="Title"/>
      </w:pPr>
      <w:bookmarkStart w:id="3" w:name="_Toc304957309"/>
      <w:r>
        <w:t>Index of Tables</w:t>
      </w:r>
      <w:bookmarkEnd w:id="3"/>
    </w:p>
    <w:p w14:paraId="20B6E280" w14:textId="77777777" w:rsidR="00517F14" w:rsidRDefault="00C92711">
      <w:pPr>
        <w:pStyle w:val="TableofFigures"/>
        <w:rPr>
          <w:rFonts w:asciiTheme="minorHAnsi" w:eastAsiaTheme="minorEastAsia" w:hAnsiTheme="minorHAnsi" w:cstheme="minorBid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303864700" w:history="1">
        <w:r w:rsidR="00517F14" w:rsidRPr="00737A1E">
          <w:rPr>
            <w:rStyle w:val="Hyperlink"/>
            <w:noProof/>
          </w:rPr>
          <w:t>Table 1</w:t>
        </w:r>
        <w:r w:rsidR="00517F14">
          <w:rPr>
            <w:rFonts w:asciiTheme="minorHAnsi" w:eastAsiaTheme="minorEastAsia" w:hAnsiTheme="minorHAnsi" w:cstheme="minorBidi"/>
            <w:noProof/>
            <w:szCs w:val="22"/>
            <w:lang w:eastAsia="en-GB"/>
          </w:rPr>
          <w:tab/>
        </w:r>
        <w:r w:rsidR="00517F14" w:rsidRPr="00737A1E">
          <w:rPr>
            <w:rStyle w:val="Hyperlink"/>
            <w:noProof/>
          </w:rPr>
          <w:t>Existing Maritime Data Exchange systems</w:t>
        </w:r>
        <w:r w:rsidR="00517F14">
          <w:rPr>
            <w:noProof/>
            <w:webHidden/>
          </w:rPr>
          <w:tab/>
        </w:r>
        <w:r w:rsidR="00517F14">
          <w:rPr>
            <w:noProof/>
            <w:webHidden/>
          </w:rPr>
          <w:fldChar w:fldCharType="begin"/>
        </w:r>
        <w:r w:rsidR="00517F14">
          <w:rPr>
            <w:noProof/>
            <w:webHidden/>
          </w:rPr>
          <w:instrText xml:space="preserve"> PAGEREF _Toc303864700 \h </w:instrText>
        </w:r>
        <w:r w:rsidR="00517F14">
          <w:rPr>
            <w:noProof/>
            <w:webHidden/>
          </w:rPr>
        </w:r>
        <w:r w:rsidR="00517F14">
          <w:rPr>
            <w:noProof/>
            <w:webHidden/>
          </w:rPr>
          <w:fldChar w:fldCharType="separate"/>
        </w:r>
        <w:r w:rsidR="00517F14">
          <w:rPr>
            <w:noProof/>
            <w:webHidden/>
          </w:rPr>
          <w:t>12</w:t>
        </w:r>
        <w:r w:rsidR="00517F14">
          <w:rPr>
            <w:noProof/>
            <w:webHidden/>
          </w:rPr>
          <w:fldChar w:fldCharType="end"/>
        </w:r>
      </w:hyperlink>
    </w:p>
    <w:p w14:paraId="231C07BE" w14:textId="77777777" w:rsidR="00517F14" w:rsidRDefault="00276A23">
      <w:pPr>
        <w:pStyle w:val="TableofFigures"/>
        <w:rPr>
          <w:rFonts w:asciiTheme="minorHAnsi" w:eastAsiaTheme="minorEastAsia" w:hAnsiTheme="minorHAnsi" w:cstheme="minorBidi"/>
          <w:noProof/>
          <w:szCs w:val="22"/>
          <w:lang w:eastAsia="en-GB"/>
        </w:rPr>
      </w:pPr>
      <w:hyperlink w:anchor="_Toc303864701" w:history="1">
        <w:r w:rsidR="00517F14" w:rsidRPr="00737A1E">
          <w:rPr>
            <w:rStyle w:val="Hyperlink"/>
            <w:noProof/>
          </w:rPr>
          <w:t>Table 2</w:t>
        </w:r>
        <w:r w:rsidR="00517F14">
          <w:rPr>
            <w:rFonts w:asciiTheme="minorHAnsi" w:eastAsiaTheme="minorEastAsia" w:hAnsiTheme="minorHAnsi" w:cstheme="minorBidi"/>
            <w:noProof/>
            <w:szCs w:val="22"/>
            <w:lang w:eastAsia="en-GB"/>
          </w:rPr>
          <w:tab/>
        </w:r>
        <w:r w:rsidR="00517F14" w:rsidRPr="00737A1E">
          <w:rPr>
            <w:rStyle w:val="Hyperlink"/>
            <w:noProof/>
          </w:rPr>
          <w:t>Common Formats</w:t>
        </w:r>
        <w:r w:rsidR="00517F14">
          <w:rPr>
            <w:noProof/>
            <w:webHidden/>
          </w:rPr>
          <w:tab/>
        </w:r>
        <w:r w:rsidR="00517F14">
          <w:rPr>
            <w:noProof/>
            <w:webHidden/>
          </w:rPr>
          <w:fldChar w:fldCharType="begin"/>
        </w:r>
        <w:r w:rsidR="00517F14">
          <w:rPr>
            <w:noProof/>
            <w:webHidden/>
          </w:rPr>
          <w:instrText xml:space="preserve"> PAGEREF _Toc303864701 \h </w:instrText>
        </w:r>
        <w:r w:rsidR="00517F14">
          <w:rPr>
            <w:noProof/>
            <w:webHidden/>
          </w:rPr>
        </w:r>
        <w:r w:rsidR="00517F14">
          <w:rPr>
            <w:noProof/>
            <w:webHidden/>
          </w:rPr>
          <w:fldChar w:fldCharType="separate"/>
        </w:r>
        <w:r w:rsidR="00517F14">
          <w:rPr>
            <w:noProof/>
            <w:webHidden/>
          </w:rPr>
          <w:t>20</w:t>
        </w:r>
        <w:r w:rsidR="00517F14">
          <w:rPr>
            <w:noProof/>
            <w:webHidden/>
          </w:rPr>
          <w:fldChar w:fldCharType="end"/>
        </w:r>
      </w:hyperlink>
    </w:p>
    <w:p w14:paraId="0561C331" w14:textId="77777777" w:rsidR="00986D5A" w:rsidRDefault="00C92711" w:rsidP="00380C7B">
      <w:pPr>
        <w:rPr>
          <w:rFonts w:cs="Arial"/>
        </w:rPr>
      </w:pPr>
      <w:r>
        <w:rPr>
          <w:rFonts w:cs="Arial"/>
        </w:rPr>
        <w:fldChar w:fldCharType="end"/>
      </w:r>
    </w:p>
    <w:p w14:paraId="1289E700" w14:textId="77777777" w:rsidR="00986D5A" w:rsidRDefault="00986D5A" w:rsidP="00986D5A">
      <w:pPr>
        <w:pStyle w:val="Title"/>
      </w:pPr>
      <w:bookmarkStart w:id="4" w:name="_Toc304957310"/>
      <w:r>
        <w:t>Index of Figures</w:t>
      </w:r>
      <w:bookmarkEnd w:id="4"/>
    </w:p>
    <w:p w14:paraId="4F6FA751" w14:textId="77777777" w:rsidR="00517F14" w:rsidRDefault="00C92711">
      <w:pPr>
        <w:pStyle w:val="TableofFigures"/>
        <w:rPr>
          <w:rFonts w:asciiTheme="minorHAnsi" w:eastAsiaTheme="minorEastAsia" w:hAnsiTheme="minorHAnsi" w:cstheme="minorBidi"/>
          <w:noProof/>
          <w:szCs w:val="22"/>
          <w:lang w:eastAsia="en-GB"/>
        </w:rPr>
      </w:pPr>
      <w:r>
        <w:fldChar w:fldCharType="begin"/>
      </w:r>
      <w:r w:rsidR="00986D5A">
        <w:instrText xml:space="preserve"> TOC \h \z \t "Figure_#" \c </w:instrText>
      </w:r>
      <w:r>
        <w:fldChar w:fldCharType="separate"/>
      </w:r>
      <w:hyperlink w:anchor="_Toc303864702" w:history="1">
        <w:r w:rsidR="00517F14" w:rsidRPr="00200375">
          <w:rPr>
            <w:rStyle w:val="Hyperlink"/>
            <w:noProof/>
          </w:rPr>
          <w:t>Figure 1</w:t>
        </w:r>
        <w:r w:rsidR="00517F14">
          <w:rPr>
            <w:rFonts w:asciiTheme="minorHAnsi" w:eastAsiaTheme="minorEastAsia" w:hAnsiTheme="minorHAnsi" w:cstheme="minorBidi"/>
            <w:noProof/>
            <w:szCs w:val="22"/>
            <w:lang w:eastAsia="en-GB"/>
          </w:rPr>
          <w:tab/>
        </w:r>
        <w:r w:rsidR="00517F14" w:rsidRPr="00200375">
          <w:rPr>
            <w:rStyle w:val="Hyperlink"/>
            <w:noProof/>
          </w:rPr>
          <w:t>?????</w:t>
        </w:r>
        <w:r w:rsidR="00517F14">
          <w:rPr>
            <w:noProof/>
            <w:webHidden/>
          </w:rPr>
          <w:tab/>
        </w:r>
        <w:r w:rsidR="00517F14">
          <w:rPr>
            <w:noProof/>
            <w:webHidden/>
          </w:rPr>
          <w:fldChar w:fldCharType="begin"/>
        </w:r>
        <w:r w:rsidR="00517F14">
          <w:rPr>
            <w:noProof/>
            <w:webHidden/>
          </w:rPr>
          <w:instrText xml:space="preserve"> PAGEREF _Toc303864702 \h </w:instrText>
        </w:r>
        <w:r w:rsidR="00517F14">
          <w:rPr>
            <w:noProof/>
            <w:webHidden/>
          </w:rPr>
        </w:r>
        <w:r w:rsidR="00517F14">
          <w:rPr>
            <w:noProof/>
            <w:webHidden/>
          </w:rPr>
          <w:fldChar w:fldCharType="separate"/>
        </w:r>
        <w:r w:rsidR="00517F14">
          <w:rPr>
            <w:noProof/>
            <w:webHidden/>
          </w:rPr>
          <w:t>14</w:t>
        </w:r>
        <w:r w:rsidR="00517F14">
          <w:rPr>
            <w:noProof/>
            <w:webHidden/>
          </w:rPr>
          <w:fldChar w:fldCharType="end"/>
        </w:r>
      </w:hyperlink>
    </w:p>
    <w:p w14:paraId="0972B0BC" w14:textId="77777777" w:rsidR="00986D5A" w:rsidRPr="00371BEF" w:rsidRDefault="00C92711" w:rsidP="00380C7B">
      <w:r>
        <w:fldChar w:fldCharType="end"/>
      </w:r>
    </w:p>
    <w:p w14:paraId="0FF2DBC4" w14:textId="77777777" w:rsidR="009E1230" w:rsidRDefault="00460028" w:rsidP="00126DEF">
      <w:pPr>
        <w:pStyle w:val="Title"/>
      </w:pPr>
      <w:r w:rsidRPr="00371BEF">
        <w:br w:type="page"/>
      </w:r>
      <w:bookmarkStart w:id="5" w:name="_Toc304957311"/>
      <w:r w:rsidR="00126DEF">
        <w:lastRenderedPageBreak/>
        <w:t>Global Sharing of Maritime Data</w:t>
      </w:r>
      <w:r w:rsidR="00517F14">
        <w:t xml:space="preserve"> &amp; Information</w:t>
      </w:r>
      <w:bookmarkEnd w:id="5"/>
    </w:p>
    <w:p w14:paraId="72E59BE8" w14:textId="77777777" w:rsidR="00BD26FD" w:rsidRPr="00371BEF" w:rsidRDefault="00BD26FD" w:rsidP="00BD26FD">
      <w:pPr>
        <w:pStyle w:val="BodyText"/>
      </w:pPr>
      <w:r w:rsidRPr="00B35BD9">
        <w:rPr>
          <w:highlight w:val="yellow"/>
        </w:rPr>
        <w:t>Note: Co</w:t>
      </w:r>
      <w:r>
        <w:rPr>
          <w:highlight w:val="yellow"/>
        </w:rPr>
        <w:t>nsiste</w:t>
      </w:r>
      <w:r w:rsidRPr="00B35BD9">
        <w:rPr>
          <w:highlight w:val="yellow"/>
        </w:rPr>
        <w:t>nt use of the term Maritime data and information</w:t>
      </w:r>
    </w:p>
    <w:p w14:paraId="6D9B0BD7" w14:textId="77777777" w:rsidR="006427BF" w:rsidRPr="00126DEF" w:rsidRDefault="006614F6" w:rsidP="00A14A4B">
      <w:pPr>
        <w:pStyle w:val="Heading1"/>
      </w:pPr>
      <w:bookmarkStart w:id="6" w:name="_Toc304957312"/>
      <w:r>
        <w:t>Background</w:t>
      </w:r>
      <w:bookmarkEnd w:id="6"/>
    </w:p>
    <w:p w14:paraId="70221AFB" w14:textId="77777777" w:rsidR="006614F6" w:rsidRDefault="006614F6" w:rsidP="006614F6">
      <w:pPr>
        <w:pStyle w:val="BodyText"/>
        <w:rPr>
          <w:lang w:eastAsia="de-DE"/>
        </w:rPr>
      </w:pPr>
      <w:r>
        <w:rPr>
          <w:lang w:eastAsia="de-DE"/>
        </w:rPr>
        <w:t xml:space="preserve">IALA plays an important role with respect to safety of navigation, efficiency of maritime transport and protection of the environment. </w:t>
      </w:r>
      <w:r w:rsidR="00517F14">
        <w:rPr>
          <w:lang w:eastAsia="de-DE"/>
        </w:rPr>
        <w:t xml:space="preserve"> </w:t>
      </w:r>
      <w:r>
        <w:rPr>
          <w:lang w:eastAsia="de-DE"/>
        </w:rPr>
        <w:t>Promoting maritime information exchange is within the overall intent of the IALA const</w:t>
      </w:r>
      <w:r w:rsidR="00517F14">
        <w:rPr>
          <w:lang w:eastAsia="de-DE"/>
        </w:rPr>
        <w:t>itution and the spirit of IALA.</w:t>
      </w:r>
    </w:p>
    <w:p w14:paraId="67721454" w14:textId="77777777" w:rsidR="006614F6" w:rsidRDefault="006614F6" w:rsidP="006614F6">
      <w:pPr>
        <w:pStyle w:val="BodyText"/>
        <w:rPr>
          <w:lang w:eastAsia="de-DE"/>
        </w:rPr>
      </w:pPr>
      <w:r>
        <w:rPr>
          <w:lang w:eastAsia="de-DE"/>
        </w:rPr>
        <w:t>Maritime Authorities when using AIS to fulfil their responsibilities regarding safety, security and protection of the marine environment, cannot rely solely upon existing commercial AIS data networks.</w:t>
      </w:r>
    </w:p>
    <w:p w14:paraId="1E82D22E" w14:textId="77777777" w:rsidR="006614F6" w:rsidRDefault="006614F6" w:rsidP="006614F6">
      <w:pPr>
        <w:pStyle w:val="BodyText"/>
        <w:rPr>
          <w:lang w:eastAsia="de-DE"/>
        </w:rPr>
      </w:pPr>
      <w:r>
        <w:rPr>
          <w:lang w:eastAsia="de-DE"/>
        </w:rPr>
        <w:t>IALA-NET is a global network of networks, facilitating the interconnection of national and regional maritime data sharing networks.</w:t>
      </w:r>
      <w:r w:rsidR="00517F14">
        <w:rPr>
          <w:lang w:eastAsia="de-DE"/>
        </w:rPr>
        <w:t xml:space="preserve"> </w:t>
      </w:r>
      <w:r>
        <w:rPr>
          <w:lang w:eastAsia="de-DE"/>
        </w:rPr>
        <w:t xml:space="preserve"> It is a near real time global maritime data exchange service, assisting its participants to fulfil their duties with respect to maritime safety, security and protection of the marine environment. </w:t>
      </w:r>
      <w:r w:rsidR="00517F14">
        <w:rPr>
          <w:lang w:eastAsia="de-DE"/>
        </w:rPr>
        <w:t xml:space="preserve"> </w:t>
      </w:r>
      <w:r>
        <w:rPr>
          <w:lang w:eastAsia="de-DE"/>
        </w:rPr>
        <w:t>Members with AIS data networks can benefit from IALA-NET´s broader access to worldwide AIS information</w:t>
      </w:r>
      <w:proofErr w:type="gramStart"/>
      <w:r>
        <w:rPr>
          <w:lang w:eastAsia="de-DE"/>
        </w:rPr>
        <w:t>;</w:t>
      </w:r>
      <w:proofErr w:type="gramEnd"/>
    </w:p>
    <w:p w14:paraId="1BC5E543" w14:textId="77777777" w:rsidR="006614F6" w:rsidRDefault="006614F6" w:rsidP="006614F6">
      <w:pPr>
        <w:pStyle w:val="BodyText"/>
        <w:rPr>
          <w:lang w:eastAsia="de-DE"/>
        </w:rPr>
      </w:pPr>
      <w:r>
        <w:rPr>
          <w:lang w:eastAsia="de-DE"/>
        </w:rPr>
        <w:t xml:space="preserve">IALA-NET enables the growth of value added services, extending beyond </w:t>
      </w:r>
      <w:r w:rsidR="00BF023D">
        <w:rPr>
          <w:lang w:eastAsia="de-DE"/>
        </w:rPr>
        <w:t>AIS data up to and including e-N</w:t>
      </w:r>
      <w:r>
        <w:rPr>
          <w:lang w:eastAsia="de-DE"/>
        </w:rPr>
        <w:t>avigation data.</w:t>
      </w:r>
      <w:r w:rsidR="00517F14">
        <w:rPr>
          <w:lang w:eastAsia="de-DE"/>
        </w:rPr>
        <w:t xml:space="preserve"> </w:t>
      </w:r>
      <w:r>
        <w:rPr>
          <w:lang w:eastAsia="de-DE"/>
        </w:rPr>
        <w:t xml:space="preserve"> IALA-NET has the potential to become one of the building blocks of e-Navigation, fostering the safe, economic and efficient movement of vessels</w:t>
      </w:r>
      <w:proofErr w:type="gramStart"/>
      <w:r>
        <w:rPr>
          <w:lang w:eastAsia="de-DE"/>
        </w:rPr>
        <w:t>;</w:t>
      </w:r>
      <w:proofErr w:type="gramEnd"/>
    </w:p>
    <w:p w14:paraId="11F8F7CF" w14:textId="77777777" w:rsidR="006614F6" w:rsidRDefault="006614F6" w:rsidP="006614F6">
      <w:pPr>
        <w:pStyle w:val="BodyText"/>
        <w:rPr>
          <w:lang w:eastAsia="de-DE"/>
        </w:rPr>
      </w:pPr>
      <w:r>
        <w:rPr>
          <w:lang w:eastAsia="de-DE"/>
        </w:rPr>
        <w:t xml:space="preserve">The principles upon which IALA-NET is based are set out in IALA Recommendation 142 </w:t>
      </w:r>
      <w:r>
        <w:t xml:space="preserve">on Maritime Data Sharing, </w:t>
      </w:r>
      <w:r w:rsidR="00517F14">
        <w:t>‘</w:t>
      </w:r>
      <w:r>
        <w:t>IALA-NET</w:t>
      </w:r>
      <w:r w:rsidR="00517F14">
        <w:t>’</w:t>
      </w:r>
      <w:r>
        <w:t>.</w:t>
      </w:r>
    </w:p>
    <w:p w14:paraId="17478A15" w14:textId="77777777" w:rsidR="006614F6" w:rsidRDefault="006614F6" w:rsidP="006614F6">
      <w:pPr>
        <w:pStyle w:val="BodyText"/>
      </w:pPr>
      <w:r>
        <w:rPr>
          <w:lang w:eastAsia="de-DE"/>
        </w:rPr>
        <w:t xml:space="preserve">In September of 2011, </w:t>
      </w:r>
      <w:proofErr w:type="gramStart"/>
      <w:r>
        <w:rPr>
          <w:lang w:eastAsia="de-DE"/>
        </w:rPr>
        <w:t>IALA,</w:t>
      </w:r>
      <w:proofErr w:type="gramEnd"/>
      <w:r>
        <w:rPr>
          <w:lang w:eastAsia="de-DE"/>
        </w:rPr>
        <w:t xml:space="preserve"> hosted a workshop </w:t>
      </w:r>
      <w:r w:rsidR="00517F14">
        <w:rPr>
          <w:lang w:eastAsia="de-DE"/>
        </w:rPr>
        <w:t>en</w:t>
      </w:r>
      <w:r>
        <w:rPr>
          <w:lang w:eastAsia="de-DE"/>
        </w:rPr>
        <w:t xml:space="preserve">titled </w:t>
      </w:r>
      <w:r w:rsidR="00517F14">
        <w:rPr>
          <w:lang w:eastAsia="de-DE"/>
        </w:rPr>
        <w:t>‘</w:t>
      </w:r>
      <w:r>
        <w:rPr>
          <w:lang w:eastAsia="de-DE"/>
        </w:rPr>
        <w:t>Global Sharing of Maritime Data</w:t>
      </w:r>
      <w:r w:rsidR="00517F14">
        <w:rPr>
          <w:lang w:eastAsia="de-DE"/>
        </w:rPr>
        <w:t>’</w:t>
      </w:r>
      <w:r>
        <w:rPr>
          <w:lang w:eastAsia="de-DE"/>
        </w:rPr>
        <w:t xml:space="preserve"> at the new </w:t>
      </w:r>
      <w:r w:rsidR="00517F14">
        <w:rPr>
          <w:lang w:eastAsia="de-DE"/>
        </w:rPr>
        <w:t>IALA Headquarters.</w:t>
      </w:r>
    </w:p>
    <w:p w14:paraId="2E88FEDA" w14:textId="77777777" w:rsidR="006614F6" w:rsidRDefault="006614F6" w:rsidP="006614F6">
      <w:pPr>
        <w:pStyle w:val="BodyText"/>
      </w:pPr>
      <w:r>
        <w:t>The</w:t>
      </w:r>
      <w:r w:rsidRPr="009814C3">
        <w:t xml:space="preserve"> </w:t>
      </w:r>
      <w:r>
        <w:t>workshop, which was set in the context of IALA Recommendation E-142, was the continuation of t</w:t>
      </w:r>
      <w:r w:rsidR="00517F14">
        <w:t xml:space="preserve">he work of IALA in creating </w:t>
      </w:r>
      <w:r>
        <w:t>IALA-NET, first as a demonstrator project launched at the 2008 VTS Symposium in Bergen Norway, and later as a permanent system from 1</w:t>
      </w:r>
      <w:r w:rsidRPr="006529D3">
        <w:rPr>
          <w:vertAlign w:val="superscript"/>
        </w:rPr>
        <w:t>st</w:t>
      </w:r>
      <w:r>
        <w:t xml:space="preserve"> July 2010.</w:t>
      </w:r>
    </w:p>
    <w:p w14:paraId="58A5C603" w14:textId="77777777" w:rsidR="006614F6" w:rsidRDefault="006614F6" w:rsidP="006614F6">
      <w:pPr>
        <w:pStyle w:val="BodyText"/>
      </w:pPr>
      <w:r>
        <w:rPr>
          <w:lang w:eastAsia="de-DE"/>
        </w:rPr>
        <w:t>The workshop addressed several aspects of exchanging terrestrial and satellite AIS and other maritime data</w:t>
      </w:r>
      <w:r w:rsidR="00F96C1F">
        <w:rPr>
          <w:lang w:eastAsia="de-DE"/>
        </w:rPr>
        <w:t xml:space="preserve"> </w:t>
      </w:r>
      <w:r w:rsidR="00BF023D">
        <w:rPr>
          <w:lang w:eastAsia="de-DE"/>
        </w:rPr>
        <w:t>and information</w:t>
      </w:r>
      <w:r w:rsidR="00AE7C45" w:rsidRPr="00AE7C45">
        <w:rPr>
          <w:lang w:eastAsia="de-DE"/>
        </w:rPr>
        <w:t xml:space="preserve"> </w:t>
      </w:r>
      <w:r w:rsidR="00AE7C45">
        <w:rPr>
          <w:lang w:eastAsia="de-DE"/>
        </w:rPr>
        <w:t>on a global basis</w:t>
      </w:r>
      <w:r w:rsidR="00BF023D">
        <w:rPr>
          <w:lang w:eastAsia="de-DE"/>
        </w:rPr>
        <w:t xml:space="preserve"> </w:t>
      </w:r>
      <w:r w:rsidR="00F96C1F">
        <w:rPr>
          <w:lang w:eastAsia="de-DE"/>
        </w:rPr>
        <w:t>between maritime authorities; u</w:t>
      </w:r>
      <w:r>
        <w:rPr>
          <w:lang w:eastAsia="de-DE"/>
        </w:rPr>
        <w:t>ser needs, legal, policy and security aspects as well as technical aspects.</w:t>
      </w:r>
      <w:r w:rsidR="00517F14">
        <w:rPr>
          <w:lang w:eastAsia="de-DE"/>
        </w:rPr>
        <w:t xml:space="preserve"> </w:t>
      </w:r>
      <w:r>
        <w:rPr>
          <w:lang w:eastAsia="de-DE"/>
        </w:rPr>
        <w:t xml:space="preserve"> IALA-NET and MSSIS were taken as good examples of global data sharing networks. </w:t>
      </w:r>
      <w:r w:rsidR="00517F14">
        <w:rPr>
          <w:lang w:eastAsia="de-DE"/>
        </w:rPr>
        <w:t xml:space="preserve"> </w:t>
      </w:r>
      <w:r>
        <w:t xml:space="preserve">Based on the experience gained so far, the workshop focused on the further development of concepts related to sharing maritime data </w:t>
      </w:r>
      <w:r w:rsidR="00BF023D">
        <w:t xml:space="preserve">and information </w:t>
      </w:r>
      <w:r>
        <w:t>to ensure safety of navigation, security, protection of the maritime environment and efficiency of maritime traffic.</w:t>
      </w:r>
    </w:p>
    <w:p w14:paraId="6AAA529B" w14:textId="77777777" w:rsidR="006614F6" w:rsidRDefault="006614F6" w:rsidP="006614F6">
      <w:pPr>
        <w:pStyle w:val="BodyText"/>
        <w:rPr>
          <w:lang w:eastAsia="de-DE"/>
        </w:rPr>
      </w:pPr>
      <w:r>
        <w:rPr>
          <w:lang w:eastAsia="de-DE"/>
        </w:rPr>
        <w:t>This Guideline includes the results of work carried out during the workshop.</w:t>
      </w:r>
    </w:p>
    <w:p w14:paraId="232FE545" w14:textId="77777777" w:rsidR="006427BF" w:rsidRPr="00371BEF" w:rsidRDefault="006614F6" w:rsidP="00A14A4B">
      <w:pPr>
        <w:pStyle w:val="Heading1"/>
      </w:pPr>
      <w:bookmarkStart w:id="7" w:name="_Toc304957313"/>
      <w:r>
        <w:t>Scope / Purpose</w:t>
      </w:r>
      <w:bookmarkEnd w:id="7"/>
    </w:p>
    <w:p w14:paraId="7F7B3D30" w14:textId="77777777" w:rsidR="006614F6" w:rsidRDefault="006614F6" w:rsidP="006614F6">
      <w:pPr>
        <w:pStyle w:val="BodyText"/>
      </w:pPr>
      <w:r>
        <w:t>This Guideline aims at providing</w:t>
      </w:r>
      <w:r w:rsidRPr="00BB6BFD">
        <w:t xml:space="preserve"> </w:t>
      </w:r>
      <w:r>
        <w:t xml:space="preserve">guidance to IALA members relevant aspects of </w:t>
      </w:r>
      <w:r w:rsidRPr="006529D3">
        <w:t xml:space="preserve">exchanging globally </w:t>
      </w:r>
      <w:r>
        <w:t xml:space="preserve">maritime information including, but not limited to </w:t>
      </w:r>
      <w:r w:rsidRPr="006529D3">
        <w:t>terrestrial and satellite AIS</w:t>
      </w:r>
      <w:proofErr w:type="gramStart"/>
      <w:r w:rsidR="00517F14">
        <w:t>;</w:t>
      </w:r>
      <w:proofErr w:type="gramEnd"/>
    </w:p>
    <w:p w14:paraId="35E75253" w14:textId="77777777" w:rsidR="006614F6" w:rsidRDefault="006614F6" w:rsidP="006614F6">
      <w:pPr>
        <w:pStyle w:val="Bullet1"/>
        <w:numPr>
          <w:ilvl w:val="0"/>
          <w:numId w:val="0"/>
        </w:numPr>
      </w:pPr>
      <w:bookmarkStart w:id="8" w:name="_Toc303847541"/>
      <w:r>
        <w:t>S</w:t>
      </w:r>
      <w:r w:rsidRPr="00A430C3">
        <w:t>pecifically</w:t>
      </w:r>
      <w:r>
        <w:t>, the following aspects are addressed:</w:t>
      </w:r>
      <w:bookmarkEnd w:id="8"/>
    </w:p>
    <w:p w14:paraId="064E059C" w14:textId="77777777" w:rsidR="006614F6" w:rsidRDefault="006614F6" w:rsidP="006614F6">
      <w:pPr>
        <w:pStyle w:val="Bullet1"/>
        <w:tabs>
          <w:tab w:val="clear" w:pos="993"/>
          <w:tab w:val="num" w:pos="1134"/>
        </w:tabs>
        <w:ind w:left="1134" w:hanging="567"/>
      </w:pPr>
      <w:bookmarkStart w:id="9" w:name="_Toc303847542"/>
      <w:r>
        <w:t xml:space="preserve">User need, possible applications of </w:t>
      </w:r>
      <w:r w:rsidR="004F243D">
        <w:t xml:space="preserve">maritime </w:t>
      </w:r>
      <w:r>
        <w:t>data</w:t>
      </w:r>
      <w:r w:rsidR="00BF023D">
        <w:t xml:space="preserve"> and information</w:t>
      </w:r>
      <w:r>
        <w:t xml:space="preserve"> presently shared and potential added value of </w:t>
      </w:r>
      <w:r w:rsidR="004F243D">
        <w:t xml:space="preserve">maritime </w:t>
      </w:r>
      <w:r>
        <w:t>data</w:t>
      </w:r>
      <w:r w:rsidR="004F243D">
        <w:t xml:space="preserve"> and information</w:t>
      </w:r>
      <w:r>
        <w:t xml:space="preserve"> to be shared in the future</w:t>
      </w:r>
      <w:bookmarkEnd w:id="9"/>
      <w:r>
        <w:t>;</w:t>
      </w:r>
    </w:p>
    <w:p w14:paraId="7A39E1C6" w14:textId="77777777" w:rsidR="006614F6" w:rsidRDefault="006614F6" w:rsidP="006614F6">
      <w:pPr>
        <w:pStyle w:val="Bullet1"/>
        <w:tabs>
          <w:tab w:val="clear" w:pos="993"/>
          <w:tab w:val="num" w:pos="1134"/>
        </w:tabs>
        <w:ind w:left="1134" w:hanging="567"/>
      </w:pPr>
      <w:bookmarkStart w:id="10" w:name="_Toc303847543"/>
      <w:r>
        <w:t xml:space="preserve">Legal, policy and security aspects of sharing </w:t>
      </w:r>
      <w:r w:rsidR="004F243D">
        <w:t xml:space="preserve">maritime </w:t>
      </w:r>
      <w:r>
        <w:t>data</w:t>
      </w:r>
      <w:r w:rsidR="004F243D">
        <w:t xml:space="preserve"> and information</w:t>
      </w:r>
      <w:r>
        <w:t xml:space="preserve"> in a global environment, in particular data</w:t>
      </w:r>
      <w:r w:rsidR="004F243D">
        <w:t xml:space="preserve"> and information</w:t>
      </w:r>
      <w:r>
        <w:t xml:space="preserve"> ownership, timing and accessibility</w:t>
      </w:r>
      <w:bookmarkEnd w:id="10"/>
      <w:r>
        <w:t>;</w:t>
      </w:r>
    </w:p>
    <w:p w14:paraId="19975A4D" w14:textId="77777777" w:rsidR="006614F6" w:rsidRDefault="006614F6" w:rsidP="006614F6">
      <w:pPr>
        <w:pStyle w:val="Bullet1"/>
        <w:tabs>
          <w:tab w:val="clear" w:pos="993"/>
          <w:tab w:val="num" w:pos="1134"/>
        </w:tabs>
        <w:ind w:left="1134" w:hanging="567"/>
      </w:pPr>
      <w:bookmarkStart w:id="11" w:name="_Toc303847544"/>
      <w:r>
        <w:t>Contemporary t</w:t>
      </w:r>
      <w:r w:rsidRPr="00672601">
        <w:t xml:space="preserve">echnical </w:t>
      </w:r>
      <w:r>
        <w:t>solutions, standards and developments in network technology and storage.</w:t>
      </w:r>
      <w:bookmarkEnd w:id="11"/>
    </w:p>
    <w:p w14:paraId="5E6FE8B4" w14:textId="77777777" w:rsidR="001A2B50" w:rsidRPr="006614F6" w:rsidRDefault="006614F6" w:rsidP="006614F6">
      <w:pPr>
        <w:pStyle w:val="Heading1"/>
      </w:pPr>
      <w:bookmarkStart w:id="12" w:name="_Toc304957314"/>
      <w:r>
        <w:lastRenderedPageBreak/>
        <w:t>Definitions / Acronyms</w:t>
      </w:r>
      <w:bookmarkEnd w:id="12"/>
    </w:p>
    <w:p w14:paraId="063F2C18" w14:textId="77777777" w:rsidR="00517F14" w:rsidRDefault="00517F14" w:rsidP="00517F14">
      <w:pPr>
        <w:pStyle w:val="BodyText"/>
        <w:tabs>
          <w:tab w:val="left" w:pos="2268"/>
        </w:tabs>
        <w:rPr>
          <w:lang w:eastAsia="de-DE"/>
        </w:rPr>
      </w:pPr>
      <w:r>
        <w:rPr>
          <w:lang w:eastAsia="de-DE"/>
        </w:rPr>
        <w:t>CIRM</w:t>
      </w:r>
      <w:r>
        <w:rPr>
          <w:lang w:eastAsia="de-DE"/>
        </w:rPr>
        <w:tab/>
      </w:r>
      <w:proofErr w:type="spellStart"/>
      <w:r>
        <w:t>Comit</w:t>
      </w:r>
      <w:r>
        <w:rPr>
          <w:rFonts w:cs="Arial"/>
        </w:rPr>
        <w:t>é</w:t>
      </w:r>
      <w:proofErr w:type="spellEnd"/>
      <w:r>
        <w:t xml:space="preserve"> I</w:t>
      </w:r>
      <w:r w:rsidRPr="00517F14">
        <w:t>nternational</w:t>
      </w:r>
      <w:r>
        <w:t xml:space="preserve"> Radio-M</w:t>
      </w:r>
      <w:r w:rsidRPr="00517F14">
        <w:t>aritime</w:t>
      </w:r>
    </w:p>
    <w:p w14:paraId="408B3B02" w14:textId="77777777" w:rsidR="00517F14" w:rsidRDefault="00517F14" w:rsidP="00517F14">
      <w:pPr>
        <w:pStyle w:val="BodyText"/>
        <w:tabs>
          <w:tab w:val="left" w:pos="2268"/>
        </w:tabs>
        <w:rPr>
          <w:lang w:eastAsia="de-DE"/>
        </w:rPr>
      </w:pPr>
      <w:r>
        <w:rPr>
          <w:lang w:eastAsia="de-DE"/>
        </w:rPr>
        <w:t>IHO</w:t>
      </w:r>
      <w:r>
        <w:rPr>
          <w:lang w:eastAsia="de-DE"/>
        </w:rPr>
        <w:tab/>
        <w:t>International Hydrographic Office</w:t>
      </w:r>
    </w:p>
    <w:p w14:paraId="38638E99" w14:textId="77777777" w:rsidR="00517F14" w:rsidRDefault="00517F14" w:rsidP="00517F14">
      <w:pPr>
        <w:pStyle w:val="BodyText"/>
        <w:tabs>
          <w:tab w:val="left" w:pos="2268"/>
        </w:tabs>
        <w:rPr>
          <w:lang w:eastAsia="de-DE"/>
        </w:rPr>
      </w:pPr>
      <w:r>
        <w:rPr>
          <w:lang w:eastAsia="de-DE"/>
        </w:rPr>
        <w:t>IWRAP</w:t>
      </w:r>
      <w:r>
        <w:rPr>
          <w:lang w:eastAsia="de-DE"/>
        </w:rPr>
        <w:tab/>
      </w:r>
      <w:r w:rsidR="00BD26FD" w:rsidRPr="00BD26FD">
        <w:rPr>
          <w:lang w:val="da-DK" w:eastAsia="de-DE"/>
        </w:rPr>
        <w:t xml:space="preserve">IALA </w:t>
      </w:r>
      <w:r w:rsidR="00BD26FD" w:rsidRPr="00BD26FD">
        <w:rPr>
          <w:lang w:val="en-US" w:eastAsia="de-DE"/>
        </w:rPr>
        <w:t>Waterway Risk Assessment Program</w:t>
      </w:r>
    </w:p>
    <w:p w14:paraId="5E625960" w14:textId="77777777" w:rsidR="00517F14" w:rsidRDefault="00517F14" w:rsidP="00517F14">
      <w:pPr>
        <w:pStyle w:val="BodyText"/>
        <w:tabs>
          <w:tab w:val="left" w:pos="2268"/>
        </w:tabs>
        <w:rPr>
          <w:lang w:eastAsia="de-DE"/>
        </w:rPr>
      </w:pPr>
      <w:r>
        <w:rPr>
          <w:lang w:eastAsia="de-DE"/>
        </w:rPr>
        <w:t>MSSIS</w:t>
      </w:r>
      <w:r>
        <w:rPr>
          <w:lang w:eastAsia="de-DE"/>
        </w:rPr>
        <w:tab/>
      </w:r>
      <w:r w:rsidR="00BD26FD" w:rsidRPr="00BD26FD">
        <w:rPr>
          <w:lang w:val="en-US" w:eastAsia="de-DE"/>
        </w:rPr>
        <w:t>Maritime Safety &amp; Security Information System</w:t>
      </w:r>
      <w:r w:rsidR="00BD26FD">
        <w:rPr>
          <w:lang w:eastAsia="de-DE"/>
        </w:rPr>
        <w:t xml:space="preserve"> (US)</w:t>
      </w:r>
    </w:p>
    <w:p w14:paraId="7E0B90E3" w14:textId="77777777" w:rsidR="00517F14" w:rsidRDefault="00517F14" w:rsidP="00517F14">
      <w:pPr>
        <w:pStyle w:val="BodyText"/>
        <w:tabs>
          <w:tab w:val="left" w:pos="2268"/>
        </w:tabs>
        <w:rPr>
          <w:lang w:eastAsia="de-DE"/>
        </w:rPr>
      </w:pPr>
      <w:r>
        <w:rPr>
          <w:lang w:eastAsia="de-DE"/>
        </w:rPr>
        <w:t>ITU</w:t>
      </w:r>
      <w:r>
        <w:rPr>
          <w:lang w:eastAsia="de-DE"/>
        </w:rPr>
        <w:tab/>
      </w:r>
      <w:r w:rsidRPr="00517F14">
        <w:rPr>
          <w:rStyle w:val="Strong"/>
          <w:b w:val="0"/>
        </w:rPr>
        <w:t>International Telecommunication Union</w:t>
      </w:r>
    </w:p>
    <w:p w14:paraId="1CC24C94" w14:textId="77777777" w:rsidR="00517F14" w:rsidRDefault="00517F14" w:rsidP="00517F14">
      <w:pPr>
        <w:pStyle w:val="BodyText"/>
        <w:tabs>
          <w:tab w:val="left" w:pos="2268"/>
        </w:tabs>
        <w:rPr>
          <w:lang w:eastAsia="de-DE"/>
        </w:rPr>
      </w:pPr>
      <w:r>
        <w:rPr>
          <w:lang w:eastAsia="de-DE"/>
        </w:rPr>
        <w:t>WMO</w:t>
      </w:r>
      <w:r>
        <w:rPr>
          <w:lang w:eastAsia="de-DE"/>
        </w:rPr>
        <w:tab/>
        <w:t>World Meteorological Organisation</w:t>
      </w:r>
    </w:p>
    <w:p w14:paraId="650083D5" w14:textId="77777777" w:rsidR="00BD26FD" w:rsidRDefault="00BD26FD" w:rsidP="00BD26FD">
      <w:pPr>
        <w:pStyle w:val="BodyText"/>
        <w:tabs>
          <w:tab w:val="left" w:pos="2268"/>
        </w:tabs>
        <w:rPr>
          <w:lang w:eastAsia="de-DE"/>
        </w:rPr>
      </w:pPr>
    </w:p>
    <w:p w14:paraId="5FCE79D0" w14:textId="77777777" w:rsidR="00BD26FD" w:rsidRDefault="00BD26FD" w:rsidP="00BD26FD">
      <w:pPr>
        <w:pStyle w:val="BodyText"/>
        <w:tabs>
          <w:tab w:val="left" w:pos="2268"/>
        </w:tabs>
        <w:rPr>
          <w:lang w:eastAsia="de-DE"/>
        </w:rPr>
      </w:pPr>
      <w:r>
        <w:rPr>
          <w:lang w:eastAsia="de-DE"/>
        </w:rPr>
        <w:t xml:space="preserve">IALA-NET - </w:t>
      </w:r>
      <w:r w:rsidRPr="00BD26FD">
        <w:rPr>
          <w:lang w:eastAsia="de-DE"/>
        </w:rPr>
        <w:t>A near real time AIS data exchange service that uses the Internet with a capacity for AIS data storage for statistical purposes</w:t>
      </w:r>
    </w:p>
    <w:p w14:paraId="0F240EEF" w14:textId="77777777" w:rsidR="00A21909" w:rsidRDefault="006614F6" w:rsidP="006614F6">
      <w:pPr>
        <w:pStyle w:val="BodyText"/>
        <w:rPr>
          <w:lang w:eastAsia="de-DE"/>
        </w:rPr>
      </w:pPr>
      <w:r>
        <w:rPr>
          <w:lang w:eastAsia="de-DE"/>
        </w:rPr>
        <w:t>From IALA Dictionary: 5-3-340 Information, The meaning assigned to data by known conventions.</w:t>
      </w:r>
    </w:p>
    <w:p w14:paraId="755DAFA7" w14:textId="77777777" w:rsidR="006614F6" w:rsidRDefault="006614F6" w:rsidP="006614F6">
      <w:pPr>
        <w:pStyle w:val="Heading1"/>
      </w:pPr>
      <w:bookmarkStart w:id="13" w:name="_Toc304957315"/>
      <w:r>
        <w:t>User Needs</w:t>
      </w:r>
      <w:bookmarkEnd w:id="13"/>
    </w:p>
    <w:p w14:paraId="262888CA" w14:textId="77777777" w:rsidR="006614F6" w:rsidRDefault="006614F6" w:rsidP="006614F6">
      <w:pPr>
        <w:pStyle w:val="Heading2"/>
        <w:rPr>
          <w:lang w:eastAsia="de-DE"/>
        </w:rPr>
      </w:pPr>
      <w:bookmarkStart w:id="14" w:name="_Toc304957316"/>
      <w:r>
        <w:rPr>
          <w:lang w:eastAsia="de-DE"/>
        </w:rPr>
        <w:t>Uses</w:t>
      </w:r>
      <w:bookmarkEnd w:id="14"/>
    </w:p>
    <w:p w14:paraId="7C146F3E" w14:textId="77777777" w:rsidR="006614F6" w:rsidRPr="00513421" w:rsidRDefault="006614F6" w:rsidP="006614F6">
      <w:pPr>
        <w:pStyle w:val="BodyText"/>
      </w:pPr>
      <w:r w:rsidRPr="00513421">
        <w:t xml:space="preserve">Comprehensive user needs have been well documented in IMO instruments and other IALA documents. </w:t>
      </w:r>
      <w:r w:rsidR="00BD26FD">
        <w:t xml:space="preserve"> </w:t>
      </w:r>
      <w:r w:rsidRPr="00513421">
        <w:t xml:space="preserve">Nevertheless, this </w:t>
      </w:r>
      <w:r w:rsidRPr="00F96C1F">
        <w:t>Guideline</w:t>
      </w:r>
      <w:r>
        <w:t xml:space="preserve"> </w:t>
      </w:r>
      <w:r w:rsidRPr="00513421">
        <w:t>offers a brief list of some pote</w:t>
      </w:r>
      <w:r w:rsidR="004F243D">
        <w:t>ntial applications or uses for m</w:t>
      </w:r>
      <w:r w:rsidRPr="00513421">
        <w:t>ari</w:t>
      </w:r>
      <w:r w:rsidR="00BD26FD">
        <w:t>time</w:t>
      </w:r>
      <w:r w:rsidR="004F243D">
        <w:t xml:space="preserve"> d</w:t>
      </w:r>
      <w:r w:rsidRPr="00513421">
        <w:t xml:space="preserve">ata and </w:t>
      </w:r>
      <w:r w:rsidR="004F243D">
        <w:t>i</w:t>
      </w:r>
      <w:r w:rsidRPr="00513421">
        <w:t xml:space="preserve">nformation. </w:t>
      </w:r>
      <w:r w:rsidR="00BD26FD">
        <w:t xml:space="preserve"> </w:t>
      </w:r>
      <w:r w:rsidRPr="00513421">
        <w:t xml:space="preserve">This list is by no means intended to be exhaustive. </w:t>
      </w:r>
      <w:r w:rsidR="00BD26FD">
        <w:t xml:space="preserve"> </w:t>
      </w:r>
      <w:r w:rsidRPr="00513421">
        <w:t>It is offered to provide an indication of the range and diversity of activities that rely on mari</w:t>
      </w:r>
      <w:r w:rsidR="00F96C1F">
        <w:t>time</w:t>
      </w:r>
      <w:r w:rsidRPr="00513421">
        <w:t xml:space="preserve"> data an</w:t>
      </w:r>
      <w:r w:rsidR="00F96C1F">
        <w:t>d information for their success</w:t>
      </w:r>
      <w:r w:rsidRPr="00513421">
        <w:t xml:space="preserve"> and which will further benefit from mutual exchange of </w:t>
      </w:r>
      <w:r w:rsidR="004F243D">
        <w:t xml:space="preserve">maritime </w:t>
      </w:r>
      <w:r w:rsidRPr="00513421">
        <w:t>data and information</w:t>
      </w:r>
      <w:r>
        <w:t>.</w:t>
      </w:r>
    </w:p>
    <w:p w14:paraId="36FC90C4" w14:textId="77777777" w:rsidR="006614F6" w:rsidRPr="00513421" w:rsidRDefault="006614F6" w:rsidP="009D0230">
      <w:pPr>
        <w:pStyle w:val="Heading3"/>
        <w:numPr>
          <w:ilvl w:val="2"/>
          <w:numId w:val="9"/>
        </w:numPr>
      </w:pPr>
      <w:bookmarkStart w:id="15" w:name="_Toc303847549"/>
      <w:bookmarkStart w:id="16" w:name="_Toc303844679"/>
      <w:bookmarkStart w:id="17" w:name="_Toc304957317"/>
      <w:r w:rsidRPr="00513421">
        <w:t>Afloat</w:t>
      </w:r>
      <w:bookmarkEnd w:id="15"/>
      <w:bookmarkEnd w:id="16"/>
      <w:bookmarkEnd w:id="17"/>
    </w:p>
    <w:p w14:paraId="124A70C5"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Voyage planning &amp; execution</w:t>
      </w:r>
      <w:r w:rsidR="00F96C1F">
        <w:rPr>
          <w:rFonts w:ascii="Verdana" w:hAnsi="Verdana"/>
        </w:rPr>
        <w:t>:</w:t>
      </w:r>
    </w:p>
    <w:p w14:paraId="4CD4E692"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 xml:space="preserve">Risk </w:t>
      </w:r>
      <w:r>
        <w:rPr>
          <w:rFonts w:ascii="Verdana" w:hAnsi="Verdana"/>
        </w:rPr>
        <w:t xml:space="preserve">identification &amp; avoidance </w:t>
      </w:r>
      <w:r w:rsidRPr="00C7760F">
        <w:rPr>
          <w:rFonts w:ascii="Verdana" w:hAnsi="Verdana"/>
        </w:rPr>
        <w:t>(shipboard)</w:t>
      </w:r>
      <w:r w:rsidR="00F96C1F">
        <w:rPr>
          <w:rFonts w:ascii="Verdana" w:hAnsi="Verdana"/>
        </w:rPr>
        <w:t>;</w:t>
      </w:r>
    </w:p>
    <w:p w14:paraId="1E9E40F0"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Weather routing</w:t>
      </w:r>
      <w:r w:rsidR="00F96C1F">
        <w:rPr>
          <w:rFonts w:ascii="Verdana" w:hAnsi="Verdana"/>
        </w:rPr>
        <w:t>;</w:t>
      </w:r>
    </w:p>
    <w:p w14:paraId="382DFF1F"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Cargo management (planning loading &amp; discharge)</w:t>
      </w:r>
      <w:r w:rsidR="00F96C1F">
        <w:rPr>
          <w:rFonts w:ascii="Verdana" w:hAnsi="Verdana"/>
        </w:rPr>
        <w:t>;</w:t>
      </w:r>
    </w:p>
    <w:p w14:paraId="57A10A1F" w14:textId="77777777" w:rsidR="006614F6" w:rsidRDefault="006614F6" w:rsidP="009D0230">
      <w:pPr>
        <w:numPr>
          <w:ilvl w:val="1"/>
          <w:numId w:val="17"/>
        </w:numPr>
        <w:spacing w:line="276" w:lineRule="auto"/>
        <w:jc w:val="both"/>
        <w:rPr>
          <w:rFonts w:ascii="Verdana" w:hAnsi="Verdana"/>
        </w:rPr>
      </w:pPr>
      <w:r w:rsidRPr="00C7760F">
        <w:rPr>
          <w:rFonts w:ascii="Verdana" w:hAnsi="Verdana"/>
        </w:rPr>
        <w:t>Logistics (shipboard)</w:t>
      </w:r>
      <w:r w:rsidR="00F96C1F">
        <w:rPr>
          <w:rFonts w:ascii="Verdana" w:hAnsi="Verdana"/>
        </w:rPr>
        <w:t>;</w:t>
      </w:r>
    </w:p>
    <w:p w14:paraId="580E3A80" w14:textId="77777777" w:rsidR="006614F6" w:rsidRDefault="006614F6" w:rsidP="009D0230">
      <w:pPr>
        <w:numPr>
          <w:ilvl w:val="1"/>
          <w:numId w:val="17"/>
        </w:numPr>
        <w:spacing w:line="276" w:lineRule="auto"/>
        <w:jc w:val="both"/>
        <w:rPr>
          <w:rFonts w:ascii="Verdana" w:hAnsi="Verdana"/>
        </w:rPr>
      </w:pPr>
      <w:r>
        <w:rPr>
          <w:rFonts w:ascii="Verdana" w:hAnsi="Verdana"/>
        </w:rPr>
        <w:t>Monitoring of cargo, vessel status and resources</w:t>
      </w:r>
      <w:r w:rsidR="00F96C1F">
        <w:rPr>
          <w:rFonts w:ascii="Verdana" w:hAnsi="Verdana"/>
        </w:rPr>
        <w:t>;</w:t>
      </w:r>
    </w:p>
    <w:p w14:paraId="34E72847" w14:textId="77777777" w:rsidR="006614F6" w:rsidRDefault="006614F6" w:rsidP="009D0230">
      <w:pPr>
        <w:numPr>
          <w:ilvl w:val="1"/>
          <w:numId w:val="17"/>
        </w:numPr>
        <w:spacing w:line="276" w:lineRule="auto"/>
        <w:jc w:val="both"/>
        <w:rPr>
          <w:rFonts w:ascii="Verdana" w:hAnsi="Verdana"/>
        </w:rPr>
      </w:pPr>
      <w:r>
        <w:rPr>
          <w:rFonts w:ascii="Verdana" w:hAnsi="Verdana"/>
        </w:rPr>
        <w:t>Track keeping &amp; collision avoidance</w:t>
      </w:r>
      <w:r w:rsidR="00F96C1F">
        <w:rPr>
          <w:rFonts w:ascii="Verdana" w:hAnsi="Verdana"/>
        </w:rPr>
        <w:t>;</w:t>
      </w:r>
    </w:p>
    <w:p w14:paraId="2300F53A" w14:textId="77777777" w:rsidR="006614F6" w:rsidRPr="000C36EC" w:rsidRDefault="006614F6" w:rsidP="009D0230">
      <w:pPr>
        <w:numPr>
          <w:ilvl w:val="1"/>
          <w:numId w:val="17"/>
        </w:numPr>
        <w:spacing w:line="276" w:lineRule="auto"/>
        <w:jc w:val="both"/>
        <w:rPr>
          <w:rFonts w:ascii="Verdana" w:hAnsi="Verdana"/>
        </w:rPr>
      </w:pPr>
      <w:r>
        <w:rPr>
          <w:rFonts w:ascii="Verdana" w:hAnsi="Verdana"/>
        </w:rPr>
        <w:t>Planning for sufficient under keel clearance</w:t>
      </w:r>
      <w:r w:rsidR="00F96C1F">
        <w:rPr>
          <w:rFonts w:ascii="Verdana" w:hAnsi="Verdana"/>
        </w:rPr>
        <w:t>.</w:t>
      </w:r>
    </w:p>
    <w:p w14:paraId="76CC65D8"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Regulatory compliance</w:t>
      </w:r>
      <w:r w:rsidR="00F96C1F">
        <w:rPr>
          <w:rFonts w:ascii="Verdana" w:hAnsi="Verdana"/>
        </w:rPr>
        <w:t>:</w:t>
      </w:r>
    </w:p>
    <w:p w14:paraId="1A6BFD04"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Reporting</w:t>
      </w:r>
      <w:r w:rsidR="00F96C1F">
        <w:rPr>
          <w:rFonts w:ascii="Verdana" w:hAnsi="Verdana"/>
        </w:rPr>
        <w:t>;</w:t>
      </w:r>
    </w:p>
    <w:p w14:paraId="3BD64B82"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Environmental</w:t>
      </w:r>
      <w:r w:rsidR="00F96C1F">
        <w:rPr>
          <w:rFonts w:ascii="Verdana" w:hAnsi="Verdana"/>
        </w:rPr>
        <w:t>;</w:t>
      </w:r>
    </w:p>
    <w:p w14:paraId="271B97E4" w14:textId="77777777" w:rsidR="006614F6" w:rsidRDefault="006614F6" w:rsidP="009D0230">
      <w:pPr>
        <w:numPr>
          <w:ilvl w:val="1"/>
          <w:numId w:val="17"/>
        </w:numPr>
        <w:spacing w:line="276" w:lineRule="auto"/>
        <w:jc w:val="both"/>
        <w:rPr>
          <w:rFonts w:ascii="Verdana" w:hAnsi="Verdana"/>
        </w:rPr>
      </w:pPr>
      <w:r w:rsidRPr="00C7760F">
        <w:rPr>
          <w:rFonts w:ascii="Verdana" w:hAnsi="Verdana"/>
        </w:rPr>
        <w:t>Port State</w:t>
      </w:r>
      <w:r w:rsidR="00F96C1F">
        <w:rPr>
          <w:rFonts w:ascii="Verdana" w:hAnsi="Verdana"/>
        </w:rPr>
        <w:t>;</w:t>
      </w:r>
    </w:p>
    <w:p w14:paraId="689EBB40" w14:textId="77777777" w:rsidR="006614F6" w:rsidRPr="009A741A" w:rsidRDefault="006614F6" w:rsidP="009D0230">
      <w:pPr>
        <w:numPr>
          <w:ilvl w:val="1"/>
          <w:numId w:val="17"/>
        </w:numPr>
        <w:spacing w:line="276" w:lineRule="auto"/>
        <w:jc w:val="both"/>
        <w:rPr>
          <w:rFonts w:ascii="Verdana" w:hAnsi="Verdana"/>
        </w:rPr>
      </w:pPr>
      <w:r>
        <w:rPr>
          <w:rFonts w:ascii="Verdana" w:hAnsi="Verdana"/>
        </w:rPr>
        <w:t>Coastal State</w:t>
      </w:r>
      <w:r w:rsidR="00F96C1F">
        <w:rPr>
          <w:rFonts w:ascii="Verdana" w:hAnsi="Verdana"/>
        </w:rPr>
        <w:t>.</w:t>
      </w:r>
    </w:p>
    <w:p w14:paraId="2C8273A6" w14:textId="77777777" w:rsidR="006614F6" w:rsidRPr="009A741A" w:rsidRDefault="006614F6" w:rsidP="009D0230">
      <w:pPr>
        <w:numPr>
          <w:ilvl w:val="0"/>
          <w:numId w:val="17"/>
        </w:numPr>
        <w:spacing w:line="276" w:lineRule="auto"/>
        <w:jc w:val="both"/>
        <w:rPr>
          <w:rFonts w:ascii="Verdana" w:hAnsi="Verdana"/>
        </w:rPr>
      </w:pPr>
      <w:proofErr w:type="spellStart"/>
      <w:r w:rsidRPr="009A741A">
        <w:rPr>
          <w:rFonts w:ascii="Verdana" w:hAnsi="Verdana"/>
        </w:rPr>
        <w:t>Seakeeping</w:t>
      </w:r>
      <w:proofErr w:type="spellEnd"/>
      <w:r w:rsidRPr="009A741A">
        <w:rPr>
          <w:rFonts w:ascii="Verdana" w:hAnsi="Verdana"/>
        </w:rPr>
        <w:t xml:space="preserve"> (Stability</w:t>
      </w:r>
      <w:r>
        <w:rPr>
          <w:rFonts w:ascii="Verdana" w:hAnsi="Verdana"/>
        </w:rPr>
        <w:t xml:space="preserve"> &amp; </w:t>
      </w:r>
      <w:r w:rsidRPr="009A741A">
        <w:rPr>
          <w:rFonts w:ascii="Verdana" w:hAnsi="Verdana"/>
        </w:rPr>
        <w:t>Seaworthiness</w:t>
      </w:r>
      <w:r>
        <w:rPr>
          <w:rFonts w:ascii="Verdana" w:hAnsi="Verdana"/>
        </w:rPr>
        <w:t>)</w:t>
      </w:r>
      <w:r w:rsidR="00F96C1F">
        <w:rPr>
          <w:rFonts w:ascii="Verdana" w:hAnsi="Verdana"/>
        </w:rPr>
        <w:t>;</w:t>
      </w:r>
    </w:p>
    <w:p w14:paraId="239B6246"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Security</w:t>
      </w:r>
      <w:r w:rsidR="00F96C1F">
        <w:rPr>
          <w:rFonts w:ascii="Verdana" w:hAnsi="Verdana"/>
        </w:rPr>
        <w:t>;</w:t>
      </w:r>
    </w:p>
    <w:p w14:paraId="1B15EF66" w14:textId="77777777" w:rsidR="006614F6" w:rsidRDefault="006614F6" w:rsidP="009D0230">
      <w:pPr>
        <w:numPr>
          <w:ilvl w:val="0"/>
          <w:numId w:val="17"/>
        </w:numPr>
        <w:spacing w:line="276" w:lineRule="auto"/>
        <w:jc w:val="both"/>
        <w:rPr>
          <w:rFonts w:ascii="Verdana" w:hAnsi="Verdana"/>
        </w:rPr>
      </w:pPr>
      <w:r w:rsidRPr="00C7760F">
        <w:rPr>
          <w:rFonts w:ascii="Verdana" w:hAnsi="Verdana"/>
        </w:rPr>
        <w:t>SAR response</w:t>
      </w:r>
      <w:r w:rsidR="00F96C1F">
        <w:rPr>
          <w:rFonts w:ascii="Verdana" w:hAnsi="Verdana"/>
        </w:rPr>
        <w:t>.</w:t>
      </w:r>
    </w:p>
    <w:p w14:paraId="338DD8F9" w14:textId="77777777" w:rsidR="006614F6" w:rsidRPr="009A741A" w:rsidRDefault="006614F6" w:rsidP="006614F6">
      <w:pPr>
        <w:spacing w:line="276" w:lineRule="auto"/>
        <w:ind w:left="360"/>
        <w:jc w:val="both"/>
        <w:rPr>
          <w:rFonts w:ascii="Verdana" w:hAnsi="Verdana"/>
          <w:highlight w:val="yellow"/>
        </w:rPr>
      </w:pPr>
      <w:r w:rsidRPr="009A741A">
        <w:rPr>
          <w:rFonts w:ascii="Verdana" w:hAnsi="Verdana"/>
          <w:highlight w:val="yellow"/>
        </w:rPr>
        <w:t>Dynamic updating</w:t>
      </w:r>
      <w:r>
        <w:rPr>
          <w:rFonts w:ascii="Verdana" w:hAnsi="Verdana"/>
          <w:highlight w:val="yellow"/>
        </w:rPr>
        <w:t xml:space="preserve"> (essential for maintaining the quality </w:t>
      </w:r>
      <w:r w:rsidR="00AE7C45">
        <w:rPr>
          <w:rFonts w:ascii="Verdana" w:hAnsi="Verdana"/>
          <w:highlight w:val="yellow"/>
        </w:rPr>
        <w:t>o</w:t>
      </w:r>
      <w:r>
        <w:rPr>
          <w:rFonts w:ascii="Verdana" w:hAnsi="Verdana"/>
          <w:highlight w:val="yellow"/>
        </w:rPr>
        <w:t>f marine data and information – This applies universally afloat and ashore)</w:t>
      </w:r>
    </w:p>
    <w:p w14:paraId="63C995C8" w14:textId="77777777" w:rsidR="006614F6" w:rsidRPr="00C7760F" w:rsidRDefault="006614F6" w:rsidP="009D0230">
      <w:pPr>
        <w:pStyle w:val="Heading3"/>
        <w:numPr>
          <w:ilvl w:val="2"/>
          <w:numId w:val="9"/>
        </w:numPr>
      </w:pPr>
      <w:bookmarkStart w:id="18" w:name="_Toc303847550"/>
      <w:bookmarkStart w:id="19" w:name="_Toc303844680"/>
      <w:bookmarkStart w:id="20" w:name="_Toc304957318"/>
      <w:r w:rsidRPr="00C7760F">
        <w:t>Ashore</w:t>
      </w:r>
      <w:bookmarkEnd w:id="18"/>
      <w:bookmarkEnd w:id="19"/>
      <w:bookmarkEnd w:id="20"/>
    </w:p>
    <w:p w14:paraId="478404E1" w14:textId="77777777" w:rsidR="006614F6" w:rsidRPr="00C7760F" w:rsidRDefault="006614F6" w:rsidP="005662A0">
      <w:pPr>
        <w:pStyle w:val="Bullet1"/>
      </w:pPr>
      <w:r>
        <w:t xml:space="preserve">Traffic </w:t>
      </w:r>
      <w:r w:rsidRPr="00C7760F">
        <w:t>management</w:t>
      </w:r>
      <w:r w:rsidR="00F96C1F">
        <w:t>:</w:t>
      </w:r>
    </w:p>
    <w:p w14:paraId="2EBC02CE" w14:textId="77777777" w:rsidR="006614F6" w:rsidRPr="00C7760F" w:rsidRDefault="006614F6" w:rsidP="005662A0">
      <w:pPr>
        <w:pStyle w:val="Bullet2"/>
      </w:pPr>
      <w:r w:rsidRPr="00C7760F">
        <w:t>VTS operations</w:t>
      </w:r>
      <w:r w:rsidR="00F96C1F">
        <w:t>;</w:t>
      </w:r>
    </w:p>
    <w:p w14:paraId="7DC47538" w14:textId="77777777" w:rsidR="006614F6" w:rsidRDefault="006614F6" w:rsidP="005662A0">
      <w:pPr>
        <w:pStyle w:val="Bullet2"/>
      </w:pPr>
      <w:r w:rsidRPr="00C7760F">
        <w:t>Anchorage &amp; berth management</w:t>
      </w:r>
      <w:r w:rsidR="00F96C1F">
        <w:t>.</w:t>
      </w:r>
    </w:p>
    <w:p w14:paraId="74D1E41F" w14:textId="77777777" w:rsidR="006614F6" w:rsidRDefault="006614F6" w:rsidP="005662A0">
      <w:pPr>
        <w:pStyle w:val="Bullet1"/>
      </w:pPr>
      <w:r>
        <w:lastRenderedPageBreak/>
        <w:t>Hazard Management</w:t>
      </w:r>
      <w:r w:rsidR="00F96C1F">
        <w:t>:</w:t>
      </w:r>
    </w:p>
    <w:p w14:paraId="33295FFD" w14:textId="77777777" w:rsidR="006614F6" w:rsidRPr="00C7760F" w:rsidRDefault="006614F6" w:rsidP="005662A0">
      <w:pPr>
        <w:pStyle w:val="Bullet2"/>
      </w:pPr>
      <w:r w:rsidRPr="00C7760F">
        <w:t>Risk analysis</w:t>
      </w:r>
      <w:r w:rsidR="00F96C1F">
        <w:t>;</w:t>
      </w:r>
    </w:p>
    <w:p w14:paraId="555447F2" w14:textId="77777777" w:rsidR="006614F6" w:rsidRDefault="006614F6" w:rsidP="005662A0">
      <w:pPr>
        <w:pStyle w:val="Bullet2"/>
      </w:pPr>
      <w:r w:rsidRPr="00C7760F">
        <w:t>Accident investigation</w:t>
      </w:r>
      <w:r w:rsidR="00F96C1F">
        <w:t>;</w:t>
      </w:r>
    </w:p>
    <w:p w14:paraId="1D59035B" w14:textId="77777777" w:rsidR="006614F6" w:rsidRDefault="006614F6" w:rsidP="005662A0">
      <w:pPr>
        <w:pStyle w:val="Bullet2"/>
      </w:pPr>
      <w:r w:rsidRPr="00C7760F">
        <w:t>Contingency planning</w:t>
      </w:r>
      <w:r w:rsidR="00F96C1F">
        <w:t>;</w:t>
      </w:r>
    </w:p>
    <w:p w14:paraId="7AE277DF" w14:textId="77777777" w:rsidR="006614F6" w:rsidRPr="00C7760F" w:rsidRDefault="006614F6" w:rsidP="005662A0">
      <w:pPr>
        <w:pStyle w:val="Bullet2"/>
      </w:pPr>
      <w:r w:rsidRPr="00C7760F">
        <w:t>Incident report</w:t>
      </w:r>
      <w:r>
        <w:t>ing</w:t>
      </w:r>
      <w:r w:rsidR="00F96C1F">
        <w:t>;</w:t>
      </w:r>
    </w:p>
    <w:p w14:paraId="5D1DA098" w14:textId="77777777" w:rsidR="006614F6" w:rsidRDefault="006614F6" w:rsidP="005662A0">
      <w:pPr>
        <w:pStyle w:val="Bullet2"/>
      </w:pPr>
      <w:r>
        <w:t>Emergency towage &amp; s</w:t>
      </w:r>
      <w:r w:rsidRPr="00C7760F">
        <w:t>alvage</w:t>
      </w:r>
      <w:r w:rsidR="00F96C1F">
        <w:t>.</w:t>
      </w:r>
    </w:p>
    <w:p w14:paraId="54A6C75A" w14:textId="77777777" w:rsidR="006614F6" w:rsidRPr="006943E5" w:rsidRDefault="006614F6" w:rsidP="005662A0">
      <w:pPr>
        <w:pStyle w:val="Bullet1"/>
      </w:pPr>
      <w:r>
        <w:t>SAR</w:t>
      </w:r>
      <w:r w:rsidR="00F96C1F">
        <w:t>;</w:t>
      </w:r>
    </w:p>
    <w:p w14:paraId="1D3AA343" w14:textId="77777777" w:rsidR="006614F6" w:rsidRDefault="006614F6" w:rsidP="005662A0">
      <w:pPr>
        <w:pStyle w:val="Bullet1"/>
      </w:pPr>
      <w:r>
        <w:t>Pilotage and allied services</w:t>
      </w:r>
      <w:r w:rsidR="00F96C1F">
        <w:t>;</w:t>
      </w:r>
    </w:p>
    <w:p w14:paraId="6D95F377" w14:textId="77777777" w:rsidR="006614F6" w:rsidRDefault="006614F6" w:rsidP="005662A0">
      <w:pPr>
        <w:pStyle w:val="Bullet1"/>
      </w:pPr>
      <w:r w:rsidRPr="00C7760F">
        <w:t>Support to logistics chain</w:t>
      </w:r>
      <w:r w:rsidR="00F96C1F">
        <w:t>:</w:t>
      </w:r>
    </w:p>
    <w:p w14:paraId="2CAA09ED" w14:textId="77777777" w:rsidR="006614F6" w:rsidRDefault="006614F6" w:rsidP="005662A0">
      <w:pPr>
        <w:pStyle w:val="Bullet2"/>
      </w:pPr>
      <w:r>
        <w:t>Port operations</w:t>
      </w:r>
      <w:r w:rsidR="00F96C1F">
        <w:t>;</w:t>
      </w:r>
    </w:p>
    <w:p w14:paraId="124B9FF1" w14:textId="77777777" w:rsidR="006614F6" w:rsidRDefault="006614F6" w:rsidP="005662A0">
      <w:pPr>
        <w:pStyle w:val="Bullet2"/>
      </w:pPr>
      <w:r>
        <w:t>Voyage monitoring</w:t>
      </w:r>
      <w:r w:rsidR="00F96C1F">
        <w:t>;</w:t>
      </w:r>
    </w:p>
    <w:p w14:paraId="7A43A807" w14:textId="77777777" w:rsidR="006614F6" w:rsidRDefault="006614F6" w:rsidP="005662A0">
      <w:pPr>
        <w:pStyle w:val="Bullet2"/>
      </w:pPr>
      <w:r w:rsidRPr="00C7760F">
        <w:t xml:space="preserve">Asset </w:t>
      </w:r>
      <w:r>
        <w:t xml:space="preserve">&amp; resource </w:t>
      </w:r>
      <w:r w:rsidRPr="00C7760F">
        <w:t>management (Increased efficiency)</w:t>
      </w:r>
      <w:r w:rsidR="00F96C1F">
        <w:t>;</w:t>
      </w:r>
    </w:p>
    <w:p w14:paraId="10921FB0" w14:textId="77777777" w:rsidR="006614F6" w:rsidRPr="00C7760F" w:rsidRDefault="006614F6" w:rsidP="005662A0">
      <w:pPr>
        <w:pStyle w:val="Bullet2"/>
      </w:pPr>
      <w:r w:rsidRPr="00C7760F">
        <w:t>Forward planning of movements</w:t>
      </w:r>
      <w:r w:rsidR="00F96C1F">
        <w:t>.</w:t>
      </w:r>
    </w:p>
    <w:p w14:paraId="50D66240" w14:textId="77777777" w:rsidR="006614F6" w:rsidRDefault="006614F6" w:rsidP="005662A0">
      <w:pPr>
        <w:pStyle w:val="Bullet1"/>
      </w:pPr>
      <w:r w:rsidRPr="006943E5">
        <w:t>Contingency response</w:t>
      </w:r>
      <w:r w:rsidR="00F96C1F">
        <w:t>;</w:t>
      </w:r>
    </w:p>
    <w:p w14:paraId="4B841DBF" w14:textId="77777777" w:rsidR="006614F6" w:rsidRPr="006943E5" w:rsidRDefault="006614F6" w:rsidP="005662A0">
      <w:pPr>
        <w:pStyle w:val="Bullet1"/>
      </w:pPr>
      <w:r>
        <w:t>Asset tracking &amp; management</w:t>
      </w:r>
      <w:r w:rsidR="00F96C1F">
        <w:t>;</w:t>
      </w:r>
    </w:p>
    <w:p w14:paraId="267602D4" w14:textId="77777777" w:rsidR="006614F6" w:rsidRPr="006943E5" w:rsidRDefault="006614F6" w:rsidP="005662A0">
      <w:pPr>
        <w:pStyle w:val="Bullet1"/>
      </w:pPr>
      <w:r w:rsidRPr="006943E5">
        <w:t>Regulatory Compliance</w:t>
      </w:r>
      <w:r w:rsidR="00F96C1F">
        <w:t>:</w:t>
      </w:r>
    </w:p>
    <w:p w14:paraId="18573BB6" w14:textId="77777777" w:rsidR="006614F6" w:rsidRDefault="006614F6" w:rsidP="005662A0">
      <w:pPr>
        <w:pStyle w:val="Bullet2"/>
      </w:pPr>
      <w:r>
        <w:t>Shipping inspection</w:t>
      </w:r>
      <w:r w:rsidR="00F96C1F">
        <w:t>;</w:t>
      </w:r>
    </w:p>
    <w:p w14:paraId="659A6D89" w14:textId="77777777" w:rsidR="006614F6" w:rsidRPr="00745123" w:rsidRDefault="006614F6" w:rsidP="005662A0">
      <w:pPr>
        <w:pStyle w:val="Bullet2"/>
      </w:pPr>
      <w:r>
        <w:t>Port State Control</w:t>
      </w:r>
      <w:r w:rsidR="00F96C1F">
        <w:t>.</w:t>
      </w:r>
    </w:p>
    <w:p w14:paraId="7069185A" w14:textId="77777777" w:rsidR="006614F6" w:rsidRDefault="006614F6" w:rsidP="005662A0">
      <w:pPr>
        <w:pStyle w:val="Bullet1"/>
      </w:pPr>
      <w:r w:rsidRPr="00C7760F">
        <w:t>Law enforcement</w:t>
      </w:r>
      <w:r w:rsidR="00F96C1F">
        <w:t>:</w:t>
      </w:r>
    </w:p>
    <w:p w14:paraId="0AD83101" w14:textId="77777777" w:rsidR="006614F6" w:rsidRDefault="006614F6" w:rsidP="005662A0">
      <w:pPr>
        <w:pStyle w:val="Bullet2"/>
      </w:pPr>
      <w:r w:rsidRPr="00C7760F">
        <w:t>Fisheries enforcement</w:t>
      </w:r>
      <w:r w:rsidR="00F96C1F">
        <w:t>;</w:t>
      </w:r>
    </w:p>
    <w:p w14:paraId="22DCB407" w14:textId="77777777" w:rsidR="006614F6" w:rsidRDefault="006614F6" w:rsidP="005662A0">
      <w:pPr>
        <w:pStyle w:val="Bullet2"/>
      </w:pPr>
      <w:r>
        <w:t>Customs</w:t>
      </w:r>
      <w:r w:rsidR="00F96C1F">
        <w:t>;</w:t>
      </w:r>
    </w:p>
    <w:p w14:paraId="07F34105" w14:textId="77777777" w:rsidR="006614F6" w:rsidRPr="006943E5" w:rsidRDefault="006614F6" w:rsidP="005662A0">
      <w:pPr>
        <w:pStyle w:val="Bullet2"/>
      </w:pPr>
      <w:r w:rsidRPr="00745123">
        <w:t>Border control / Immigration</w:t>
      </w:r>
      <w:r w:rsidR="00F96C1F">
        <w:t>.</w:t>
      </w:r>
    </w:p>
    <w:p w14:paraId="1A121371" w14:textId="77777777" w:rsidR="006614F6" w:rsidRDefault="006614F6" w:rsidP="005662A0">
      <w:pPr>
        <w:pStyle w:val="Bullet1"/>
      </w:pPr>
      <w:r>
        <w:t>Ship Clearance</w:t>
      </w:r>
      <w:r w:rsidR="00F96C1F">
        <w:t>:</w:t>
      </w:r>
    </w:p>
    <w:p w14:paraId="4280997D" w14:textId="77777777" w:rsidR="006614F6" w:rsidRDefault="006614F6" w:rsidP="005662A0">
      <w:pPr>
        <w:pStyle w:val="Bullet2"/>
      </w:pPr>
      <w:r>
        <w:t>Health &amp; Quarantine</w:t>
      </w:r>
      <w:r w:rsidR="00F96C1F">
        <w:t>.</w:t>
      </w:r>
    </w:p>
    <w:p w14:paraId="5A8D162B" w14:textId="77777777" w:rsidR="006614F6" w:rsidRDefault="006614F6" w:rsidP="005662A0">
      <w:pPr>
        <w:pStyle w:val="Bullet1"/>
      </w:pPr>
      <w:r w:rsidRPr="00C7760F">
        <w:t>Environmental protection</w:t>
      </w:r>
      <w:r w:rsidR="00F96C1F">
        <w:t>:</w:t>
      </w:r>
    </w:p>
    <w:p w14:paraId="71984D94" w14:textId="77777777" w:rsidR="006614F6" w:rsidRPr="00C7760F" w:rsidRDefault="006614F6" w:rsidP="005662A0">
      <w:pPr>
        <w:pStyle w:val="Bullet2"/>
      </w:pPr>
      <w:r>
        <w:t>Pollution monitoring &amp; Control / response</w:t>
      </w:r>
      <w:r w:rsidR="00F96C1F">
        <w:t>.</w:t>
      </w:r>
    </w:p>
    <w:p w14:paraId="7AE51E6C" w14:textId="77777777" w:rsidR="006614F6" w:rsidRPr="00C7760F" w:rsidRDefault="006614F6" w:rsidP="005662A0">
      <w:pPr>
        <w:pStyle w:val="Bullet1"/>
      </w:pPr>
      <w:r w:rsidRPr="00C7760F">
        <w:t>Security &amp; Intelligence</w:t>
      </w:r>
      <w:r w:rsidR="00F96C1F">
        <w:t>;</w:t>
      </w:r>
    </w:p>
    <w:p w14:paraId="42CD1895" w14:textId="77777777" w:rsidR="006614F6" w:rsidRPr="00C7760F" w:rsidRDefault="006614F6" w:rsidP="005662A0">
      <w:pPr>
        <w:pStyle w:val="Bullet1"/>
      </w:pPr>
      <w:r w:rsidRPr="00C7760F">
        <w:t xml:space="preserve">Waterways </w:t>
      </w:r>
      <w:r>
        <w:t xml:space="preserve">infrastructure </w:t>
      </w:r>
      <w:r w:rsidRPr="00C7760F">
        <w:t>management</w:t>
      </w:r>
      <w:r>
        <w:t xml:space="preserve"> (including inland waterways)</w:t>
      </w:r>
      <w:r w:rsidR="00F96C1F">
        <w:t>:</w:t>
      </w:r>
    </w:p>
    <w:p w14:paraId="5134F600" w14:textId="77777777" w:rsidR="006614F6" w:rsidRDefault="006614F6" w:rsidP="005662A0">
      <w:pPr>
        <w:pStyle w:val="Bullet2"/>
      </w:pPr>
      <w:r w:rsidRPr="00C7760F">
        <w:t>AtoN</w:t>
      </w:r>
      <w:r>
        <w:t xml:space="preserve"> operations &amp; system optimisation</w:t>
      </w:r>
      <w:r w:rsidR="00F96C1F">
        <w:t>;</w:t>
      </w:r>
    </w:p>
    <w:p w14:paraId="77CE5116" w14:textId="77777777" w:rsidR="006614F6" w:rsidRDefault="006614F6" w:rsidP="005662A0">
      <w:pPr>
        <w:pStyle w:val="Bullet2"/>
      </w:pPr>
      <w:r>
        <w:t>Infrastructure</w:t>
      </w:r>
      <w:r w:rsidR="00F96C1F">
        <w:t>.</w:t>
      </w:r>
    </w:p>
    <w:p w14:paraId="4109B932" w14:textId="77777777" w:rsidR="006614F6" w:rsidRPr="00C7760F" w:rsidRDefault="006614F6" w:rsidP="005662A0">
      <w:pPr>
        <w:pStyle w:val="Bullet1"/>
      </w:pPr>
      <w:r w:rsidRPr="00C7760F">
        <w:t>Science &amp; Research support</w:t>
      </w:r>
      <w:r w:rsidR="00F96C1F">
        <w:t>;</w:t>
      </w:r>
    </w:p>
    <w:p w14:paraId="2D1284EA" w14:textId="77777777" w:rsidR="006614F6" w:rsidRDefault="00AE7C45" w:rsidP="005662A0">
      <w:pPr>
        <w:pStyle w:val="Bullet1"/>
      </w:pPr>
      <w:r w:rsidRPr="00C7760F">
        <w:t>Mari</w:t>
      </w:r>
      <w:r>
        <w:t xml:space="preserve">time </w:t>
      </w:r>
      <w:r w:rsidR="006614F6" w:rsidRPr="00C7760F">
        <w:t>Safety Information</w:t>
      </w:r>
      <w:r>
        <w:t xml:space="preserve"> (MSI)</w:t>
      </w:r>
      <w:r w:rsidR="00F96C1F">
        <w:t>;</w:t>
      </w:r>
    </w:p>
    <w:p w14:paraId="3A81BF01" w14:textId="77777777" w:rsidR="006614F6" w:rsidRPr="00CC33C6" w:rsidRDefault="006614F6" w:rsidP="005662A0">
      <w:pPr>
        <w:pStyle w:val="Bullet1"/>
      </w:pPr>
      <w:r w:rsidRPr="00C7760F">
        <w:t>Environmental</w:t>
      </w:r>
      <w:r>
        <w:t xml:space="preserve"> information reporting</w:t>
      </w:r>
      <w:r w:rsidR="00F96C1F">
        <w:t>;</w:t>
      </w:r>
    </w:p>
    <w:p w14:paraId="1E895378" w14:textId="77777777" w:rsidR="006614F6" w:rsidRDefault="006614F6" w:rsidP="005662A0">
      <w:pPr>
        <w:pStyle w:val="Bullet1"/>
      </w:pPr>
      <w:r>
        <w:t>Marine Spatial Planning</w:t>
      </w:r>
      <w:r w:rsidR="00F96C1F">
        <w:t>:</w:t>
      </w:r>
    </w:p>
    <w:p w14:paraId="1553EEB9" w14:textId="77777777" w:rsidR="006614F6" w:rsidRDefault="006614F6" w:rsidP="005662A0">
      <w:pPr>
        <w:pStyle w:val="Bullet2"/>
      </w:pPr>
      <w:r>
        <w:t>Licencing</w:t>
      </w:r>
      <w:r w:rsidR="00F96C1F">
        <w:t>;</w:t>
      </w:r>
    </w:p>
    <w:p w14:paraId="4FF9F7A9" w14:textId="77777777" w:rsidR="006614F6" w:rsidRPr="00CC33C6" w:rsidRDefault="006614F6" w:rsidP="005662A0">
      <w:pPr>
        <w:pStyle w:val="Bullet2"/>
      </w:pPr>
      <w:r>
        <w:t>Offshore Structure permits</w:t>
      </w:r>
      <w:r w:rsidR="00F96C1F">
        <w:t>.</w:t>
      </w:r>
    </w:p>
    <w:p w14:paraId="439F0109" w14:textId="77777777" w:rsidR="006614F6" w:rsidRPr="00463168" w:rsidRDefault="006614F6" w:rsidP="005662A0">
      <w:pPr>
        <w:pStyle w:val="Bullet1"/>
      </w:pPr>
      <w:r w:rsidRPr="00C7760F">
        <w:t>Offshore operations</w:t>
      </w:r>
      <w:r w:rsidR="00F96C1F">
        <w:t>.</w:t>
      </w:r>
    </w:p>
    <w:p w14:paraId="45F78CA9" w14:textId="77777777" w:rsidR="00F96C1F" w:rsidRDefault="00F96C1F">
      <w:pPr>
        <w:rPr>
          <w:b/>
        </w:rPr>
      </w:pPr>
      <w:bookmarkStart w:id="21" w:name="_Toc303847551"/>
      <w:bookmarkStart w:id="22" w:name="_Toc303844681"/>
      <w:r>
        <w:br w:type="page"/>
      </w:r>
    </w:p>
    <w:p w14:paraId="44DC19CB" w14:textId="77777777" w:rsidR="006614F6" w:rsidRDefault="006614F6" w:rsidP="009D0230">
      <w:pPr>
        <w:pStyle w:val="Heading2"/>
        <w:numPr>
          <w:ilvl w:val="1"/>
          <w:numId w:val="9"/>
        </w:numPr>
      </w:pPr>
      <w:bookmarkStart w:id="23" w:name="_Toc304957319"/>
      <w:r w:rsidRPr="00C7760F">
        <w:lastRenderedPageBreak/>
        <w:t>User data needs</w:t>
      </w:r>
      <w:bookmarkEnd w:id="21"/>
      <w:bookmarkEnd w:id="22"/>
      <w:bookmarkEnd w:id="23"/>
    </w:p>
    <w:p w14:paraId="4AD657E3" w14:textId="77777777" w:rsidR="006614F6" w:rsidRPr="0031585A" w:rsidRDefault="006614F6" w:rsidP="006614F6">
      <w:pPr>
        <w:pStyle w:val="BodyText"/>
      </w:pPr>
      <w:r w:rsidRPr="0031585A">
        <w:t xml:space="preserve">An authority, organization or service that intends to undertake any of the above listed activities or </w:t>
      </w:r>
      <w:proofErr w:type="gramStart"/>
      <w:r w:rsidRPr="0031585A">
        <w:t>operations requires</w:t>
      </w:r>
      <w:proofErr w:type="gramEnd"/>
      <w:r w:rsidRPr="0031585A">
        <w:t xml:space="preserve"> timely, </w:t>
      </w:r>
      <w:r>
        <w:t xml:space="preserve">relevant </w:t>
      </w:r>
      <w:r w:rsidRPr="0031585A">
        <w:t xml:space="preserve">and accurate </w:t>
      </w:r>
      <w:r w:rsidR="004F243D">
        <w:t xml:space="preserve">maritime </w:t>
      </w:r>
      <w:r w:rsidRPr="0031585A">
        <w:t xml:space="preserve">data and information. </w:t>
      </w:r>
      <w:r w:rsidR="00F96C1F">
        <w:t xml:space="preserve"> </w:t>
      </w:r>
      <w:r>
        <w:t xml:space="preserve">Such </w:t>
      </w:r>
      <w:r w:rsidRPr="0031585A">
        <w:t>data and information take</w:t>
      </w:r>
      <w:r>
        <w:t>s</w:t>
      </w:r>
      <w:r w:rsidRPr="0031585A">
        <w:t xml:space="preserve"> many forms and </w:t>
      </w:r>
      <w:r>
        <w:t xml:space="preserve">may be </w:t>
      </w:r>
      <w:r w:rsidRPr="0031585A">
        <w:t xml:space="preserve">derived from many sources. </w:t>
      </w:r>
      <w:r w:rsidR="00F96C1F">
        <w:t xml:space="preserve"> </w:t>
      </w:r>
      <w:r w:rsidRPr="0031585A">
        <w:t xml:space="preserve">While primarily focussing on vessels and environmental conditions, it may also address regulatory and technical matters. </w:t>
      </w:r>
      <w:r w:rsidR="00F96C1F">
        <w:t xml:space="preserve"> </w:t>
      </w:r>
      <w:r>
        <w:t xml:space="preserve">Furthermore historical and baseline </w:t>
      </w:r>
      <w:r w:rsidR="004F243D">
        <w:t xml:space="preserve">maritime </w:t>
      </w:r>
      <w:r>
        <w:t>data and information need</w:t>
      </w:r>
      <w:r w:rsidR="004F243D">
        <w:t>s</w:t>
      </w:r>
      <w:r>
        <w:t xml:space="preserve"> to be considered. </w:t>
      </w:r>
      <w:r w:rsidR="00F96C1F">
        <w:t xml:space="preserve"> </w:t>
      </w:r>
      <w:r w:rsidRPr="0031585A">
        <w:t>The following list is, again, not intended to be exhaustive.</w:t>
      </w:r>
      <w:r w:rsidR="00F96C1F">
        <w:t xml:space="preserve"> </w:t>
      </w:r>
      <w:r w:rsidRPr="0031585A">
        <w:t xml:space="preserve"> It is meant to provide an indication of the range of </w:t>
      </w:r>
      <w:r w:rsidR="004F243D">
        <w:t xml:space="preserve">maritime </w:t>
      </w:r>
      <w:r w:rsidRPr="0031585A">
        <w:t>data and information that is gathered, processed and exchanged by shore authorities, organizations and services in the conduct of their business and may be available for sharing.</w:t>
      </w:r>
    </w:p>
    <w:p w14:paraId="1BF682D3" w14:textId="77777777" w:rsidR="006614F6" w:rsidRPr="00C7760F" w:rsidRDefault="006614F6" w:rsidP="005662A0">
      <w:pPr>
        <w:pStyle w:val="Bullet1"/>
      </w:pPr>
      <w:r w:rsidRPr="00C7760F">
        <w:t>Vessel Data</w:t>
      </w:r>
      <w:r w:rsidR="00F96C1F">
        <w:t>:</w:t>
      </w:r>
    </w:p>
    <w:p w14:paraId="5B058695" w14:textId="77777777" w:rsidR="006614F6" w:rsidRPr="00C7760F" w:rsidRDefault="006614F6" w:rsidP="005662A0">
      <w:pPr>
        <w:pStyle w:val="Bullet2"/>
      </w:pPr>
      <w:r w:rsidRPr="00C7760F">
        <w:t>Static</w:t>
      </w:r>
      <w:r w:rsidR="00F96C1F">
        <w:t>;</w:t>
      </w:r>
    </w:p>
    <w:p w14:paraId="7E08E93A" w14:textId="77777777" w:rsidR="006614F6" w:rsidRPr="00C7760F" w:rsidRDefault="006614F6" w:rsidP="005662A0">
      <w:pPr>
        <w:pStyle w:val="Bullet2"/>
      </w:pPr>
      <w:r w:rsidRPr="00C7760F">
        <w:t>Dynamic</w:t>
      </w:r>
      <w:r w:rsidR="00F96C1F">
        <w:t>;</w:t>
      </w:r>
    </w:p>
    <w:p w14:paraId="36E853E0" w14:textId="77777777" w:rsidR="006614F6" w:rsidRPr="00C7760F" w:rsidRDefault="006614F6" w:rsidP="005662A0">
      <w:pPr>
        <w:pStyle w:val="Bullet2"/>
      </w:pPr>
      <w:r w:rsidRPr="00C7760F">
        <w:t>Voyage related data (cargo, crew, passengers, route, etc.)</w:t>
      </w:r>
      <w:proofErr w:type="gramStart"/>
      <w:r w:rsidR="00F96C1F">
        <w:t>;</w:t>
      </w:r>
      <w:proofErr w:type="gramEnd"/>
    </w:p>
    <w:p w14:paraId="09E69152" w14:textId="77777777" w:rsidR="006614F6" w:rsidRPr="00C7760F" w:rsidRDefault="006614F6" w:rsidP="005662A0">
      <w:pPr>
        <w:pStyle w:val="Bullet2"/>
      </w:pPr>
      <w:r w:rsidRPr="00C7760F">
        <w:t>Defects (including local intelligence on defects)</w:t>
      </w:r>
      <w:r w:rsidR="00F96C1F">
        <w:t>;</w:t>
      </w:r>
    </w:p>
    <w:p w14:paraId="6D619B34" w14:textId="77777777" w:rsidR="006614F6" w:rsidRPr="00C7760F" w:rsidRDefault="006614F6" w:rsidP="005662A0">
      <w:pPr>
        <w:pStyle w:val="Bullet2"/>
      </w:pPr>
      <w:r w:rsidRPr="00C7760F">
        <w:t>Incident reports</w:t>
      </w:r>
      <w:r w:rsidR="00F96C1F">
        <w:t>;</w:t>
      </w:r>
    </w:p>
    <w:p w14:paraId="548BFE5E" w14:textId="77777777" w:rsidR="006614F6" w:rsidRPr="00C7760F" w:rsidRDefault="006614F6" w:rsidP="005662A0">
      <w:pPr>
        <w:pStyle w:val="Bullet2"/>
      </w:pPr>
      <w:r w:rsidRPr="00C7760F">
        <w:t>Anomal</w:t>
      </w:r>
      <w:r>
        <w:t>ous activity</w:t>
      </w:r>
      <w:r w:rsidR="00F96C1F">
        <w:t>.</w:t>
      </w:r>
    </w:p>
    <w:p w14:paraId="19AA4C52" w14:textId="77777777" w:rsidR="006614F6" w:rsidRPr="00C7760F" w:rsidRDefault="006614F6" w:rsidP="005662A0">
      <w:pPr>
        <w:pStyle w:val="Bullet1"/>
      </w:pPr>
      <w:r w:rsidRPr="00C7760F">
        <w:t>Environmental Data</w:t>
      </w:r>
      <w:r w:rsidR="005662A0">
        <w:t>:</w:t>
      </w:r>
    </w:p>
    <w:p w14:paraId="353E960B" w14:textId="77777777" w:rsidR="006614F6" w:rsidRPr="00C7760F" w:rsidRDefault="006614F6" w:rsidP="005662A0">
      <w:pPr>
        <w:pStyle w:val="Bullet2"/>
      </w:pPr>
      <w:r w:rsidRPr="00C7760F">
        <w:t>Hydrographic</w:t>
      </w:r>
      <w:r w:rsidR="00F96C1F">
        <w:t>;</w:t>
      </w:r>
    </w:p>
    <w:p w14:paraId="3D0EFCF0" w14:textId="77777777" w:rsidR="006614F6" w:rsidRPr="00C7760F" w:rsidRDefault="006614F6" w:rsidP="005662A0">
      <w:pPr>
        <w:pStyle w:val="Bullet2"/>
      </w:pPr>
      <w:r w:rsidRPr="00C7760F">
        <w:t>Meteorological</w:t>
      </w:r>
      <w:r w:rsidR="00F96C1F">
        <w:t>;</w:t>
      </w:r>
    </w:p>
    <w:p w14:paraId="030A4DF8" w14:textId="77777777" w:rsidR="006614F6" w:rsidRPr="00C7760F" w:rsidRDefault="006614F6" w:rsidP="005662A0">
      <w:pPr>
        <w:pStyle w:val="Bullet2"/>
      </w:pPr>
      <w:r w:rsidRPr="00C7760F">
        <w:t>Physical environment</w:t>
      </w:r>
      <w:r w:rsidR="00F96C1F">
        <w:t>;</w:t>
      </w:r>
    </w:p>
    <w:p w14:paraId="3D5DE136" w14:textId="77777777" w:rsidR="006614F6" w:rsidRPr="00C7760F" w:rsidRDefault="006614F6" w:rsidP="005662A0">
      <w:pPr>
        <w:pStyle w:val="Bullet2"/>
      </w:pPr>
      <w:r w:rsidRPr="00C7760F">
        <w:t>Ecological</w:t>
      </w:r>
      <w:r w:rsidR="00F96C1F">
        <w:t>;</w:t>
      </w:r>
    </w:p>
    <w:p w14:paraId="55959E59" w14:textId="77777777" w:rsidR="006614F6" w:rsidRPr="00C7760F" w:rsidRDefault="006614F6" w:rsidP="005662A0">
      <w:pPr>
        <w:pStyle w:val="Bullet2"/>
      </w:pPr>
      <w:r>
        <w:t>Oceanographic (Tsunami)</w:t>
      </w:r>
      <w:r w:rsidR="00F96C1F">
        <w:t>;</w:t>
      </w:r>
    </w:p>
    <w:p w14:paraId="67E8A2FB" w14:textId="77777777" w:rsidR="006614F6" w:rsidRPr="00C7760F" w:rsidRDefault="006614F6" w:rsidP="005662A0">
      <w:pPr>
        <w:pStyle w:val="Bullet2"/>
      </w:pPr>
      <w:r w:rsidRPr="00C7760F">
        <w:t>Special Areas of Conservation</w:t>
      </w:r>
      <w:r w:rsidR="00F96C1F">
        <w:t>;</w:t>
      </w:r>
    </w:p>
    <w:p w14:paraId="62C1718A" w14:textId="77777777" w:rsidR="006614F6" w:rsidRDefault="006614F6" w:rsidP="005662A0">
      <w:pPr>
        <w:pStyle w:val="Bullet2"/>
      </w:pPr>
      <w:r w:rsidRPr="00C7760F">
        <w:t>Oil spill/pollution detection &amp; reporting</w:t>
      </w:r>
      <w:r w:rsidR="00F96C1F">
        <w:t>;</w:t>
      </w:r>
    </w:p>
    <w:p w14:paraId="322DACBA" w14:textId="77777777" w:rsidR="006614F6" w:rsidRDefault="00AE7C45" w:rsidP="005662A0">
      <w:pPr>
        <w:pStyle w:val="Bullet2"/>
      </w:pPr>
      <w:r>
        <w:t>Signal p</w:t>
      </w:r>
      <w:r w:rsidR="00F96C1F">
        <w:t>ropagation (Atmospheric data).</w:t>
      </w:r>
    </w:p>
    <w:p w14:paraId="1D481D23" w14:textId="77777777" w:rsidR="006614F6" w:rsidRPr="00C7760F" w:rsidRDefault="006614F6" w:rsidP="005662A0">
      <w:pPr>
        <w:pStyle w:val="Bullet1"/>
      </w:pPr>
      <w:r w:rsidRPr="00C7760F">
        <w:t>Regulations &amp; references</w:t>
      </w:r>
      <w:r w:rsidR="005662A0">
        <w:t>:</w:t>
      </w:r>
    </w:p>
    <w:p w14:paraId="729278B7" w14:textId="77777777" w:rsidR="006614F6" w:rsidRPr="00C7760F" w:rsidRDefault="006614F6" w:rsidP="005662A0">
      <w:pPr>
        <w:pStyle w:val="Bullet2"/>
      </w:pPr>
      <w:r w:rsidRPr="00C7760F">
        <w:t>Port State Control</w:t>
      </w:r>
      <w:r w:rsidR="005662A0">
        <w:t>;</w:t>
      </w:r>
    </w:p>
    <w:p w14:paraId="782DFCBD" w14:textId="77777777" w:rsidR="006614F6" w:rsidRPr="00C7760F" w:rsidRDefault="006614F6" w:rsidP="005662A0">
      <w:pPr>
        <w:pStyle w:val="Bullet2"/>
      </w:pPr>
      <w:r w:rsidRPr="00C7760F">
        <w:t>Technical references</w:t>
      </w:r>
      <w:r w:rsidR="005662A0">
        <w:t>.</w:t>
      </w:r>
    </w:p>
    <w:p w14:paraId="1745CD08" w14:textId="77777777" w:rsidR="006614F6" w:rsidRPr="00C7760F" w:rsidRDefault="006614F6" w:rsidP="009D0230">
      <w:pPr>
        <w:pStyle w:val="Heading2"/>
        <w:numPr>
          <w:ilvl w:val="1"/>
          <w:numId w:val="9"/>
        </w:numPr>
      </w:pPr>
      <w:bookmarkStart w:id="24" w:name="_Toc303847552"/>
      <w:bookmarkStart w:id="25" w:name="_Toc303844682"/>
      <w:bookmarkStart w:id="26" w:name="_Toc304957320"/>
      <w:r w:rsidRPr="00C7760F">
        <w:t>User Concerns</w:t>
      </w:r>
      <w:bookmarkEnd w:id="24"/>
      <w:bookmarkEnd w:id="25"/>
      <w:bookmarkEnd w:id="26"/>
    </w:p>
    <w:p w14:paraId="6BD774CF" w14:textId="77777777" w:rsidR="006614F6" w:rsidRPr="004F7A6B" w:rsidRDefault="006614F6" w:rsidP="009D0230">
      <w:pPr>
        <w:pStyle w:val="Heading3"/>
        <w:numPr>
          <w:ilvl w:val="2"/>
          <w:numId w:val="9"/>
        </w:numPr>
      </w:pPr>
      <w:bookmarkStart w:id="27" w:name="_Toc303847553"/>
      <w:bookmarkStart w:id="28" w:name="_Toc303844683"/>
      <w:bookmarkStart w:id="29" w:name="_Toc304957321"/>
      <w:r w:rsidRPr="004F7A6B">
        <w:t>Data Integrity</w:t>
      </w:r>
      <w:bookmarkEnd w:id="27"/>
      <w:bookmarkEnd w:id="28"/>
      <w:bookmarkEnd w:id="29"/>
    </w:p>
    <w:p w14:paraId="43A91F49" w14:textId="77777777" w:rsidR="006614F6" w:rsidRDefault="006614F6" w:rsidP="006614F6">
      <w:pPr>
        <w:pStyle w:val="BodyText"/>
      </w:pPr>
      <w:r>
        <w:t>Data integrity is paramount and is a key concern of both users and providers.</w:t>
      </w:r>
    </w:p>
    <w:p w14:paraId="4A22178C" w14:textId="77777777" w:rsidR="006614F6" w:rsidRDefault="006614F6" w:rsidP="006614F6">
      <w:pPr>
        <w:pStyle w:val="BodyText"/>
      </w:pPr>
      <w:r>
        <w:t xml:space="preserve">Source data holders are </w:t>
      </w:r>
      <w:r w:rsidR="00AE7C45">
        <w:t xml:space="preserve">often </w:t>
      </w:r>
      <w:r>
        <w:t>reluctant to allow access to their data.</w:t>
      </w:r>
      <w:r w:rsidR="00F96C1F">
        <w:t xml:space="preserve"> </w:t>
      </w:r>
      <w:r>
        <w:t xml:space="preserve"> If the intent is free and open exchange of data there must be a proces</w:t>
      </w:r>
      <w:r w:rsidR="00AE7C45">
        <w:t>s trusted by all parties (providers and recipients) to enable</w:t>
      </w:r>
      <w:r>
        <w:t xml:space="preserve"> access. </w:t>
      </w:r>
    </w:p>
    <w:p w14:paraId="18EE4282" w14:textId="77777777" w:rsidR="006614F6" w:rsidRDefault="006614F6" w:rsidP="006614F6">
      <w:pPr>
        <w:pStyle w:val="BodyText"/>
      </w:pPr>
      <w:r>
        <w:t xml:space="preserve">Users expect that data provided will be accurate and consistent. </w:t>
      </w:r>
      <w:r w:rsidR="00F96C1F">
        <w:t xml:space="preserve"> </w:t>
      </w:r>
      <w:r>
        <w:t>Furthermore, that the data are authentic in that they are derived from credible sources which can be validated.</w:t>
      </w:r>
    </w:p>
    <w:p w14:paraId="077A373E" w14:textId="77777777" w:rsidR="006614F6" w:rsidRDefault="006614F6" w:rsidP="006614F6">
      <w:pPr>
        <w:pStyle w:val="BodyText"/>
      </w:pPr>
      <w:r>
        <w:t xml:space="preserve">It is also of concern that because the route from provider to user </w:t>
      </w:r>
      <w:r w:rsidR="00AE7C45">
        <w:t>may</w:t>
      </w:r>
      <w:r>
        <w:t xml:space="preserve"> be a chain of different links</w:t>
      </w:r>
      <w:r w:rsidR="008414B4">
        <w:t>,</w:t>
      </w:r>
      <w:r>
        <w:t xml:space="preserve"> with various opportunities for interference</w:t>
      </w:r>
      <w:r w:rsidR="008414B4">
        <w:t>,</w:t>
      </w:r>
      <w:r>
        <w:t xml:space="preserve"> </w:t>
      </w:r>
      <w:r w:rsidR="008414B4">
        <w:t xml:space="preserve">that </w:t>
      </w:r>
      <w:r>
        <w:t xml:space="preserve">there </w:t>
      </w:r>
      <w:r w:rsidR="00AE7C45">
        <w:t xml:space="preserve">must </w:t>
      </w:r>
      <w:r>
        <w:t>be some means of confirming received data integrity</w:t>
      </w:r>
      <w:r w:rsidR="00AE7C45">
        <w:t xml:space="preserve"> along the data supply chain</w:t>
      </w:r>
      <w:r>
        <w:t xml:space="preserve">. </w:t>
      </w:r>
      <w:r w:rsidR="00F96C1F">
        <w:t xml:space="preserve"> </w:t>
      </w:r>
      <w:r>
        <w:t>Loss of integrity may be accidental or through deliberate interference.</w:t>
      </w:r>
    </w:p>
    <w:p w14:paraId="76A5F9F8" w14:textId="77777777" w:rsidR="006614F6" w:rsidRDefault="006614F6" w:rsidP="006614F6">
      <w:pPr>
        <w:pStyle w:val="BodyText"/>
      </w:pPr>
      <w:r>
        <w:t>Data should be transmitted using recognised formats such that the receiver will understand the format used by the sender.</w:t>
      </w:r>
    </w:p>
    <w:p w14:paraId="5873A4FD" w14:textId="77777777" w:rsidR="006614F6" w:rsidRDefault="006614F6" w:rsidP="006614F6">
      <w:pPr>
        <w:pStyle w:val="BodyText"/>
      </w:pPr>
      <w:r w:rsidRPr="00B35BD9">
        <w:t xml:space="preserve">Timeliness can be regarded as a part of data integrity. </w:t>
      </w:r>
      <w:r w:rsidR="005662A0">
        <w:t xml:space="preserve"> </w:t>
      </w:r>
      <w:r w:rsidRPr="00B35BD9">
        <w:t xml:space="preserve">Section </w:t>
      </w:r>
      <w:r w:rsidR="005662A0">
        <w:fldChar w:fldCharType="begin"/>
      </w:r>
      <w:r w:rsidR="005662A0">
        <w:instrText xml:space="preserve"> REF _Ref303862289 \r \h </w:instrText>
      </w:r>
      <w:r w:rsidR="005662A0">
        <w:fldChar w:fldCharType="separate"/>
      </w:r>
      <w:r w:rsidR="005662A0">
        <w:t>4.3.3</w:t>
      </w:r>
      <w:r w:rsidR="005662A0">
        <w:fldChar w:fldCharType="end"/>
      </w:r>
      <w:r w:rsidRPr="00B35BD9">
        <w:t xml:space="preserve"> refers.</w:t>
      </w:r>
    </w:p>
    <w:p w14:paraId="678D6E86" w14:textId="77777777" w:rsidR="006614F6" w:rsidRDefault="006614F6" w:rsidP="006614F6">
      <w:pPr>
        <w:pStyle w:val="BodyText"/>
      </w:pPr>
      <w:r>
        <w:lastRenderedPageBreak/>
        <w:t xml:space="preserve">Quality of data is also very important. </w:t>
      </w:r>
      <w:r w:rsidR="00F96C1F">
        <w:t xml:space="preserve"> </w:t>
      </w:r>
      <w:r>
        <w:t>Data should</w:t>
      </w:r>
      <w:r w:rsidR="00F96C1F">
        <w:t>, therefore,</w:t>
      </w:r>
      <w:r>
        <w:t xml:space="preserve"> include some form of quality marker information.</w:t>
      </w:r>
    </w:p>
    <w:p w14:paraId="37D60B1C" w14:textId="77777777" w:rsidR="006614F6" w:rsidRDefault="006614F6" w:rsidP="006614F6">
      <w:pPr>
        <w:jc w:val="both"/>
        <w:rPr>
          <w:rFonts w:ascii="Verdana" w:hAnsi="Verdana"/>
          <w:highlight w:val="yellow"/>
        </w:rPr>
      </w:pPr>
    </w:p>
    <w:p w14:paraId="2974F163" w14:textId="77777777" w:rsidR="006614F6" w:rsidRDefault="006614F6" w:rsidP="006614F6">
      <w:pPr>
        <w:jc w:val="both"/>
        <w:rPr>
          <w:rFonts w:ascii="Verdana" w:hAnsi="Verdana"/>
          <w:highlight w:val="yellow"/>
        </w:rPr>
      </w:pPr>
      <w:r w:rsidRPr="00C1729C">
        <w:rPr>
          <w:rFonts w:ascii="Verdana" w:hAnsi="Verdana"/>
          <w:highlight w:val="yellow"/>
        </w:rPr>
        <w:t>Note to Technical Group – It is assumed that Tech WG will deal with means of transmission</w:t>
      </w:r>
      <w:r>
        <w:rPr>
          <w:rFonts w:ascii="Verdana" w:hAnsi="Verdana"/>
          <w:highlight w:val="yellow"/>
        </w:rPr>
        <w:t>.</w:t>
      </w:r>
    </w:p>
    <w:p w14:paraId="065D2FFF" w14:textId="77777777" w:rsidR="006614F6" w:rsidRPr="004F7A6B" w:rsidRDefault="006614F6" w:rsidP="009D0230">
      <w:pPr>
        <w:pStyle w:val="Heading3"/>
        <w:numPr>
          <w:ilvl w:val="2"/>
          <w:numId w:val="9"/>
        </w:numPr>
      </w:pPr>
      <w:bookmarkStart w:id="30" w:name="_Toc303847554"/>
      <w:bookmarkStart w:id="31" w:name="_Toc303844684"/>
      <w:bookmarkStart w:id="32" w:name="_Toc304957322"/>
      <w:r>
        <w:t>D</w:t>
      </w:r>
      <w:r w:rsidRPr="004F7A6B">
        <w:t xml:space="preserve">ata </w:t>
      </w:r>
      <w:r>
        <w:t>S</w:t>
      </w:r>
      <w:r w:rsidRPr="004F7A6B">
        <w:t xml:space="preserve">ecurity and </w:t>
      </w:r>
      <w:r>
        <w:t>C</w:t>
      </w:r>
      <w:r w:rsidRPr="004F7A6B">
        <w:t>onfidentiality</w:t>
      </w:r>
      <w:bookmarkEnd w:id="30"/>
      <w:bookmarkEnd w:id="31"/>
      <w:bookmarkEnd w:id="32"/>
    </w:p>
    <w:p w14:paraId="4006F29F" w14:textId="77777777" w:rsidR="006614F6" w:rsidRDefault="006614F6" w:rsidP="006614F6">
      <w:pPr>
        <w:pStyle w:val="BodyText"/>
      </w:pPr>
      <w:r>
        <w:t>Users are concerned with issues of data security and c</w:t>
      </w:r>
      <w:r w:rsidRPr="00C7760F">
        <w:t>onfidentiality</w:t>
      </w:r>
      <w:r>
        <w:t xml:space="preserve"> and in particular</w:t>
      </w:r>
      <w:r w:rsidR="00AE7C45">
        <w:t xml:space="preserve"> any</w:t>
      </w:r>
      <w:r>
        <w:t xml:space="preserve"> c</w:t>
      </w:r>
      <w:r w:rsidRPr="00C7760F">
        <w:t>ommercial sensitivity</w:t>
      </w:r>
      <w:r>
        <w:t xml:space="preserve"> of data as it relates to release of information that may compromise investors or introduce a competitive advantage/disadvantage.</w:t>
      </w:r>
    </w:p>
    <w:p w14:paraId="6596A550" w14:textId="77777777" w:rsidR="006614F6" w:rsidRDefault="006614F6" w:rsidP="006614F6">
      <w:pPr>
        <w:pStyle w:val="BodyText"/>
      </w:pPr>
      <w:r>
        <w:t>Other information that requires protection includes l</w:t>
      </w:r>
      <w:r w:rsidRPr="00C7760F">
        <w:t>ocation sensitiv</w:t>
      </w:r>
      <w:r>
        <w:t xml:space="preserve">e information, such as location of fishing grounds, or personal identification information. </w:t>
      </w:r>
      <w:r w:rsidR="008414B4">
        <w:t xml:space="preserve"> </w:t>
      </w:r>
      <w:r>
        <w:t>Personal data includes identity data relating to vessels as well as individuals.</w:t>
      </w:r>
    </w:p>
    <w:p w14:paraId="5F50C8F3" w14:textId="77777777" w:rsidR="006614F6" w:rsidRDefault="006614F6" w:rsidP="006614F6">
      <w:pPr>
        <w:pStyle w:val="BodyText"/>
      </w:pPr>
      <w:r>
        <w:t xml:space="preserve">In many cases confidentiality is already protected by legislation but this is not universal throughout the maritime domain. </w:t>
      </w:r>
      <w:r w:rsidR="008414B4">
        <w:t xml:space="preserve"> </w:t>
      </w:r>
      <w:r>
        <w:t xml:space="preserve">The requirement to protect access to data may go beyond the limits of primary legislation. </w:t>
      </w:r>
      <w:r w:rsidR="008414B4">
        <w:t xml:space="preserve"> </w:t>
      </w:r>
      <w:r>
        <w:t>Confidentiality needs, at least, to be protected by appropriate levels of access rights to data exercised through physical security, encr</w:t>
      </w:r>
      <w:r w:rsidR="008414B4">
        <w:t>yption and password protection.</w:t>
      </w:r>
    </w:p>
    <w:p w14:paraId="3939F8C8" w14:textId="77777777" w:rsidR="006614F6" w:rsidRPr="0019249C" w:rsidRDefault="006614F6" w:rsidP="009D0230">
      <w:pPr>
        <w:pStyle w:val="Heading3"/>
        <w:numPr>
          <w:ilvl w:val="2"/>
          <w:numId w:val="9"/>
        </w:numPr>
      </w:pPr>
      <w:bookmarkStart w:id="33" w:name="_Toc303847555"/>
      <w:bookmarkStart w:id="34" w:name="_Toc303844685"/>
      <w:bookmarkStart w:id="35" w:name="_Ref303862289"/>
      <w:bookmarkStart w:id="36" w:name="_Toc304957323"/>
      <w:r w:rsidRPr="0019249C">
        <w:t>Timeliness</w:t>
      </w:r>
      <w:bookmarkEnd w:id="33"/>
      <w:bookmarkEnd w:id="34"/>
      <w:bookmarkEnd w:id="35"/>
      <w:bookmarkEnd w:id="36"/>
    </w:p>
    <w:p w14:paraId="0009D6B8" w14:textId="77777777" w:rsidR="006614F6" w:rsidRDefault="006614F6" w:rsidP="006614F6">
      <w:pPr>
        <w:pStyle w:val="BodyText"/>
      </w:pPr>
      <w:r>
        <w:t xml:space="preserve">Information should be received when needed. </w:t>
      </w:r>
      <w:r w:rsidR="008414B4">
        <w:t xml:space="preserve"> </w:t>
      </w:r>
      <w:r>
        <w:t>This may be in advance of an event, real time, near real time or historic as appropriate.</w:t>
      </w:r>
      <w:r w:rsidR="008414B4">
        <w:t xml:space="preserve"> </w:t>
      </w:r>
      <w:r>
        <w:t xml:space="preserve"> Data should be time stamped as appropriate to the nature and use of the information. </w:t>
      </w:r>
      <w:r w:rsidR="008414B4">
        <w:t xml:space="preserve"> </w:t>
      </w:r>
      <w:r>
        <w:t xml:space="preserve">Time stamp should preferably be at time of origin but if not should be as soon thereafter as possible. </w:t>
      </w:r>
      <w:r w:rsidR="008414B4">
        <w:t xml:space="preserve"> </w:t>
      </w:r>
      <w:r>
        <w:t xml:space="preserve">Where time stamp is not time of origin it is desirable that the difference involved be flagged. </w:t>
      </w:r>
    </w:p>
    <w:p w14:paraId="147EFDF4" w14:textId="77777777" w:rsidR="006614F6" w:rsidRPr="0069010E" w:rsidRDefault="006614F6" w:rsidP="009D0230">
      <w:pPr>
        <w:pStyle w:val="Heading3"/>
        <w:numPr>
          <w:ilvl w:val="2"/>
          <w:numId w:val="9"/>
        </w:numPr>
      </w:pPr>
      <w:bookmarkStart w:id="37" w:name="_Toc303847556"/>
      <w:bookmarkStart w:id="38" w:name="_Toc303844686"/>
      <w:bookmarkStart w:id="39" w:name="_Toc304957324"/>
      <w:proofErr w:type="gramStart"/>
      <w:r w:rsidRPr="0069010E">
        <w:t>Limitations of the data</w:t>
      </w:r>
      <w:r>
        <w:t>.</w:t>
      </w:r>
      <w:bookmarkEnd w:id="37"/>
      <w:bookmarkEnd w:id="38"/>
      <w:bookmarkEnd w:id="39"/>
      <w:proofErr w:type="gramEnd"/>
    </w:p>
    <w:p w14:paraId="66E13A74" w14:textId="77777777" w:rsidR="006614F6" w:rsidRDefault="006614F6" w:rsidP="006614F6">
      <w:pPr>
        <w:pStyle w:val="BodyText"/>
      </w:pPr>
      <w:r>
        <w:t xml:space="preserve">Users need to be made aware of the limitations of the </w:t>
      </w:r>
      <w:r w:rsidR="004F243D">
        <w:t xml:space="preserve">maritime </w:t>
      </w:r>
      <w:r>
        <w:t>data or information to avoid taking action based on inappropriate, incomplete or inaccurate data</w:t>
      </w:r>
      <w:r w:rsidR="004F243D">
        <w:t xml:space="preserve"> or information</w:t>
      </w:r>
      <w:r>
        <w:t>.</w:t>
      </w:r>
    </w:p>
    <w:p w14:paraId="698C6034" w14:textId="77777777" w:rsidR="006614F6" w:rsidRPr="0031585A" w:rsidRDefault="006614F6" w:rsidP="009D0230">
      <w:pPr>
        <w:pStyle w:val="Heading3"/>
        <w:numPr>
          <w:ilvl w:val="2"/>
          <w:numId w:val="9"/>
        </w:numPr>
      </w:pPr>
      <w:bookmarkStart w:id="40" w:name="_Toc303847557"/>
      <w:bookmarkStart w:id="41" w:name="_Toc303844687"/>
      <w:bookmarkStart w:id="42" w:name="_Toc304957325"/>
      <w:r w:rsidRPr="0031585A">
        <w:t>Legal Limitations</w:t>
      </w:r>
      <w:bookmarkEnd w:id="40"/>
      <w:bookmarkEnd w:id="41"/>
      <w:bookmarkEnd w:id="42"/>
    </w:p>
    <w:p w14:paraId="4953A061" w14:textId="77777777" w:rsidR="006614F6" w:rsidRPr="0031585A" w:rsidRDefault="006614F6" w:rsidP="006614F6">
      <w:pPr>
        <w:pStyle w:val="BodyText"/>
      </w:pPr>
      <w:r w:rsidRPr="0031585A">
        <w:t xml:space="preserve">Many national States, in the lawful exercise of their authority, place legal limits on the exchange and public dissemination of data and information. </w:t>
      </w:r>
      <w:r w:rsidR="008414B4">
        <w:t xml:space="preserve"> </w:t>
      </w:r>
      <w:r w:rsidRPr="0031585A">
        <w:t>These include protections on intellectual and commercial property rights, and limitations on third party use of proprietary</w:t>
      </w:r>
      <w:r>
        <w:t xml:space="preserve"> </w:t>
      </w:r>
      <w:r w:rsidRPr="0031585A">
        <w:t>data and information.</w:t>
      </w:r>
    </w:p>
    <w:p w14:paraId="283C7BE3" w14:textId="77777777" w:rsidR="006614F6" w:rsidRPr="0031585A" w:rsidRDefault="006614F6" w:rsidP="006614F6">
      <w:pPr>
        <w:pStyle w:val="BodyText"/>
      </w:pPr>
      <w:r w:rsidRPr="0031585A">
        <w:t>In the course of exchanging maritime data and information in the interest of safety, security and efficiency, these limitations must be respected and the authorities involved must be aware of their rights and obligations under law.</w:t>
      </w:r>
      <w:r>
        <w:t xml:space="preserve"> </w:t>
      </w:r>
      <w:r w:rsidR="008414B4">
        <w:t xml:space="preserve"> </w:t>
      </w:r>
      <w:r>
        <w:t>In particular data received should be consistent with the laws of the national authority receiving the data.</w:t>
      </w:r>
    </w:p>
    <w:p w14:paraId="3369745B" w14:textId="77777777" w:rsidR="006614F6" w:rsidRDefault="006614F6" w:rsidP="006614F6">
      <w:pPr>
        <w:pStyle w:val="BodyText"/>
      </w:pPr>
      <w:r>
        <w:t>A</w:t>
      </w:r>
      <w:r w:rsidRPr="0031585A">
        <w:t>uthorities need be</w:t>
      </w:r>
      <w:r>
        <w:t xml:space="preserve"> aware of </w:t>
      </w:r>
      <w:r w:rsidRPr="0031585A">
        <w:t>any exposure to liability that might occur from their actions</w:t>
      </w:r>
      <w:r>
        <w:t xml:space="preserve"> </w:t>
      </w:r>
      <w:r w:rsidRPr="0031585A">
        <w:t>or inactions</w:t>
      </w:r>
      <w:r>
        <w:t xml:space="preserve"> </w:t>
      </w:r>
      <w:r w:rsidRPr="0031585A">
        <w:t xml:space="preserve">with regard to </w:t>
      </w:r>
      <w:r w:rsidR="004F243D">
        <w:t xml:space="preserve">maritime </w:t>
      </w:r>
      <w:r w:rsidRPr="0031585A">
        <w:t xml:space="preserve">data and information </w:t>
      </w:r>
      <w:r>
        <w:t>e</w:t>
      </w:r>
      <w:r w:rsidRPr="0031585A">
        <w:t>xchange.</w:t>
      </w:r>
    </w:p>
    <w:p w14:paraId="6FA18612" w14:textId="77777777" w:rsidR="006614F6" w:rsidRPr="00A54BFE" w:rsidRDefault="006614F6" w:rsidP="009D0230">
      <w:pPr>
        <w:pStyle w:val="Heading3"/>
        <w:numPr>
          <w:ilvl w:val="2"/>
          <w:numId w:val="9"/>
        </w:numPr>
      </w:pPr>
      <w:bookmarkStart w:id="43" w:name="_Toc303847558"/>
      <w:bookmarkStart w:id="44" w:name="_Toc303844688"/>
      <w:bookmarkStart w:id="45" w:name="_Toc304957326"/>
      <w:r w:rsidRPr="00A54BFE">
        <w:t>Parity of accessibility</w:t>
      </w:r>
      <w:bookmarkEnd w:id="43"/>
      <w:bookmarkEnd w:id="44"/>
      <w:bookmarkEnd w:id="45"/>
    </w:p>
    <w:p w14:paraId="22A15787" w14:textId="77777777" w:rsidR="006614F6" w:rsidRDefault="006614F6" w:rsidP="006614F6">
      <w:pPr>
        <w:pStyle w:val="BodyText"/>
      </w:pPr>
      <w:r>
        <w:t xml:space="preserve">There is a concern that authorities </w:t>
      </w:r>
      <w:proofErr w:type="gramStart"/>
      <w:r>
        <w:t>who</w:t>
      </w:r>
      <w:proofErr w:type="gramEnd"/>
      <w:r>
        <w:t xml:space="preserve"> may wish to exchange</w:t>
      </w:r>
      <w:r w:rsidR="004F243D">
        <w:t xml:space="preserve"> maritime</w:t>
      </w:r>
      <w:r>
        <w:t xml:space="preserve"> data and information should not be restricted in their ability to do so due to cost or complexity.</w:t>
      </w:r>
    </w:p>
    <w:p w14:paraId="22A79A9B" w14:textId="77777777" w:rsidR="006614F6" w:rsidRPr="00A54BFE" w:rsidRDefault="006614F6" w:rsidP="009D0230">
      <w:pPr>
        <w:pStyle w:val="Heading3"/>
        <w:numPr>
          <w:ilvl w:val="2"/>
          <w:numId w:val="9"/>
        </w:numPr>
      </w:pPr>
      <w:bookmarkStart w:id="46" w:name="_Toc303847559"/>
      <w:bookmarkStart w:id="47" w:name="_Toc303844689"/>
      <w:bookmarkStart w:id="48" w:name="_Toc304957327"/>
      <w:r w:rsidRPr="00A54BFE">
        <w:t>Training &amp; Guidance</w:t>
      </w:r>
      <w:bookmarkEnd w:id="46"/>
      <w:bookmarkEnd w:id="47"/>
      <w:bookmarkEnd w:id="48"/>
    </w:p>
    <w:p w14:paraId="12E2E781" w14:textId="77777777" w:rsidR="006614F6" w:rsidRDefault="006614F6" w:rsidP="006614F6">
      <w:pPr>
        <w:pStyle w:val="BodyText"/>
      </w:pPr>
      <w:r>
        <w:t xml:space="preserve">The introduction of any new system requires that the operators and users of that system be proficient in its use. </w:t>
      </w:r>
      <w:r w:rsidR="008414B4">
        <w:t xml:space="preserve"> </w:t>
      </w:r>
      <w:r>
        <w:t>Systems intended for the exchange of mari</w:t>
      </w:r>
      <w:r w:rsidR="004F243D">
        <w:t>time</w:t>
      </w:r>
      <w:r>
        <w:t xml:space="preserve"> data and information </w:t>
      </w:r>
      <w:proofErr w:type="gramStart"/>
      <w:r>
        <w:t>are</w:t>
      </w:r>
      <w:proofErr w:type="gramEnd"/>
      <w:r>
        <w:t xml:space="preserve"> no exception.</w:t>
      </w:r>
      <w:r w:rsidR="008414B4">
        <w:t xml:space="preserve"> </w:t>
      </w:r>
      <w:r>
        <w:t xml:space="preserve"> Deployment of these systems will require that users and operators be provided with generic, type specific and recurrent training.</w:t>
      </w:r>
    </w:p>
    <w:p w14:paraId="25D8065F" w14:textId="77777777" w:rsidR="006614F6" w:rsidRPr="001D0B31" w:rsidRDefault="006614F6" w:rsidP="009D0230">
      <w:pPr>
        <w:pStyle w:val="Heading3"/>
        <w:numPr>
          <w:ilvl w:val="2"/>
          <w:numId w:val="9"/>
        </w:numPr>
      </w:pPr>
      <w:bookmarkStart w:id="49" w:name="_Toc303847560"/>
      <w:bookmarkStart w:id="50" w:name="_Toc303844690"/>
      <w:bookmarkStart w:id="51" w:name="_Toc304957328"/>
      <w:r w:rsidRPr="001D0B31">
        <w:lastRenderedPageBreak/>
        <w:t>Ease of Use</w:t>
      </w:r>
      <w:bookmarkEnd w:id="49"/>
      <w:bookmarkEnd w:id="50"/>
      <w:bookmarkEnd w:id="51"/>
    </w:p>
    <w:p w14:paraId="6B79416D" w14:textId="77777777" w:rsidR="006614F6" w:rsidRDefault="006614F6" w:rsidP="006614F6">
      <w:pPr>
        <w:pStyle w:val="BodyText"/>
      </w:pPr>
      <w:r>
        <w:t>Systems designed for the global sharing of mari</w:t>
      </w:r>
      <w:r w:rsidR="004F243D">
        <w:t>time</w:t>
      </w:r>
      <w:r>
        <w:t xml:space="preserve"> data and information should be intuitive in their use and should not impose an undue burden on the user or operator.</w:t>
      </w:r>
    </w:p>
    <w:p w14:paraId="25CFE76A" w14:textId="77777777" w:rsidR="006614F6" w:rsidRDefault="006614F6" w:rsidP="009D0230">
      <w:pPr>
        <w:pStyle w:val="Heading3"/>
        <w:numPr>
          <w:ilvl w:val="2"/>
          <w:numId w:val="9"/>
        </w:numPr>
      </w:pPr>
      <w:bookmarkStart w:id="52" w:name="_Toc303847561"/>
      <w:bookmarkStart w:id="53" w:name="_Toc303844691"/>
      <w:bookmarkStart w:id="54" w:name="_Toc304957329"/>
      <w:r w:rsidRPr="001D0B31">
        <w:t>Technology Dependence</w:t>
      </w:r>
      <w:bookmarkEnd w:id="52"/>
      <w:bookmarkEnd w:id="53"/>
      <w:bookmarkEnd w:id="54"/>
    </w:p>
    <w:p w14:paraId="33ED87E1" w14:textId="77777777" w:rsidR="006614F6" w:rsidRDefault="006614F6" w:rsidP="006614F6">
      <w:pPr>
        <w:pStyle w:val="BodyText"/>
      </w:pPr>
      <w:r>
        <w:t>Systems designed for the global sharing of mari</w:t>
      </w:r>
      <w:r w:rsidR="008414B4">
        <w:t>time</w:t>
      </w:r>
      <w:r>
        <w:t xml:space="preserve"> data and information should be supportable and avoid single points of failure.</w:t>
      </w:r>
    </w:p>
    <w:p w14:paraId="3A828952" w14:textId="77777777" w:rsidR="006614F6" w:rsidRDefault="006614F6" w:rsidP="009D0230">
      <w:pPr>
        <w:pStyle w:val="Heading3"/>
        <w:numPr>
          <w:ilvl w:val="2"/>
          <w:numId w:val="9"/>
        </w:numPr>
      </w:pPr>
      <w:bookmarkStart w:id="55" w:name="_Toc303847562"/>
      <w:bookmarkStart w:id="56" w:name="_Toc303844692"/>
      <w:bookmarkStart w:id="57" w:name="_Toc304957330"/>
      <w:r w:rsidRPr="001D0B31">
        <w:t>Storage</w:t>
      </w:r>
      <w:bookmarkEnd w:id="55"/>
      <w:bookmarkEnd w:id="56"/>
      <w:bookmarkEnd w:id="57"/>
    </w:p>
    <w:p w14:paraId="3CDAECAD" w14:textId="77777777" w:rsidR="006614F6" w:rsidRDefault="006614F6" w:rsidP="006614F6">
      <w:pPr>
        <w:pStyle w:val="BodyText"/>
      </w:pPr>
      <w:r w:rsidRPr="001D0B31">
        <w:t>The volume</w:t>
      </w:r>
      <w:r>
        <w:t xml:space="preserve"> </w:t>
      </w:r>
      <w:r w:rsidRPr="001D0B31">
        <w:t xml:space="preserve">of </w:t>
      </w:r>
      <w:r w:rsidR="004F243D">
        <w:t xml:space="preserve">maritime </w:t>
      </w:r>
      <w:r w:rsidRPr="001D0B31">
        <w:t>data</w:t>
      </w:r>
      <w:r>
        <w:t xml:space="preserve"> and information involved in many of the aforementioned uses will be considerable. </w:t>
      </w:r>
      <w:r w:rsidR="008414B4">
        <w:t xml:space="preserve"> </w:t>
      </w:r>
      <w:r>
        <w:t>Given that many of these uses also require access to archive or historic data and information, consideration must be given to providing adequate capacity for retaining and archiving these records.</w:t>
      </w:r>
    </w:p>
    <w:p w14:paraId="35B6732D" w14:textId="77777777" w:rsidR="006614F6" w:rsidRPr="009631C2" w:rsidRDefault="006614F6" w:rsidP="009D0230">
      <w:pPr>
        <w:pStyle w:val="Heading3"/>
        <w:numPr>
          <w:ilvl w:val="2"/>
          <w:numId w:val="9"/>
        </w:numPr>
      </w:pPr>
      <w:bookmarkStart w:id="58" w:name="_Toc303847563"/>
      <w:bookmarkStart w:id="59" w:name="_Toc303844693"/>
      <w:bookmarkStart w:id="60" w:name="_Toc304957331"/>
      <w:r w:rsidRPr="009631C2">
        <w:t>Version control</w:t>
      </w:r>
      <w:bookmarkEnd w:id="58"/>
      <w:bookmarkEnd w:id="59"/>
      <w:bookmarkEnd w:id="60"/>
    </w:p>
    <w:p w14:paraId="336D6662" w14:textId="77777777" w:rsidR="006614F6" w:rsidRDefault="006614F6" w:rsidP="006614F6">
      <w:pPr>
        <w:pStyle w:val="BodyText"/>
      </w:pPr>
      <w:r>
        <w:t xml:space="preserve">Version control procedures will be required to ensure there is proper tracking and control of changes to software and equipment. </w:t>
      </w:r>
      <w:r w:rsidR="008414B4">
        <w:t xml:space="preserve"> </w:t>
      </w:r>
      <w:r>
        <w:t xml:space="preserve">This will ensure on-going efficient exchange of global sharing </w:t>
      </w:r>
      <w:r w:rsidR="005662A0">
        <w:t>of mari</w:t>
      </w:r>
      <w:r w:rsidR="004F243D">
        <w:t>time</w:t>
      </w:r>
      <w:r w:rsidR="005662A0">
        <w:t xml:space="preserve"> data and information.</w:t>
      </w:r>
    </w:p>
    <w:p w14:paraId="06FD79B3" w14:textId="77777777" w:rsidR="006614F6" w:rsidRPr="00362A87" w:rsidRDefault="006614F6" w:rsidP="009D0230">
      <w:pPr>
        <w:pStyle w:val="Heading3"/>
        <w:numPr>
          <w:ilvl w:val="2"/>
          <w:numId w:val="9"/>
        </w:numPr>
      </w:pPr>
      <w:bookmarkStart w:id="61" w:name="_Toc303847564"/>
      <w:bookmarkStart w:id="62" w:name="_Toc303844694"/>
      <w:bookmarkStart w:id="63" w:name="_Toc304957332"/>
      <w:r w:rsidRPr="00362A87">
        <w:t>Total Cost of Ownership</w:t>
      </w:r>
      <w:bookmarkEnd w:id="61"/>
      <w:bookmarkEnd w:id="62"/>
      <w:bookmarkEnd w:id="63"/>
    </w:p>
    <w:p w14:paraId="45326F11" w14:textId="77777777" w:rsidR="006614F6" w:rsidRDefault="006614F6" w:rsidP="006614F6">
      <w:pPr>
        <w:pStyle w:val="BodyText"/>
      </w:pPr>
      <w:r>
        <w:t>The cost for operating any system that supports the exchange of mari</w:t>
      </w:r>
      <w:r w:rsidR="004F243D">
        <w:t>time</w:t>
      </w:r>
      <w:r>
        <w:t xml:space="preserve"> data and information will be borne by national authorities and end users. </w:t>
      </w:r>
      <w:r w:rsidR="008414B4">
        <w:t xml:space="preserve"> </w:t>
      </w:r>
      <w:r>
        <w:t>These systems should be designed such that their initial acquisition and life cycle support costs are minimised.</w:t>
      </w:r>
    </w:p>
    <w:p w14:paraId="3ADBAB01" w14:textId="77777777" w:rsidR="002C0466" w:rsidRDefault="002C0466" w:rsidP="002C0466">
      <w:pPr>
        <w:pStyle w:val="Heading2"/>
      </w:pPr>
      <w:bookmarkStart w:id="64" w:name="_Toc304957333"/>
      <w:r>
        <w:t>Data storage aspects</w:t>
      </w:r>
      <w:bookmarkEnd w:id="64"/>
    </w:p>
    <w:p w14:paraId="183C1850" w14:textId="77777777" w:rsidR="002C0466" w:rsidRPr="002C0466" w:rsidRDefault="002C0466" w:rsidP="002C0466">
      <w:pPr>
        <w:pStyle w:val="BodyText"/>
      </w:pPr>
      <w:r w:rsidRPr="002C0466">
        <w:t xml:space="preserve">When using historical data, the more commonly searched maritime information </w:t>
      </w:r>
      <w:r>
        <w:t>is</w:t>
      </w:r>
      <w:r w:rsidRPr="002C0466">
        <w:t xml:space="preserve"> mainly related to geographical areas and time periods.  In light of th</w:t>
      </w:r>
      <w:r>
        <w:t>is observation</w:t>
      </w:r>
      <w:r w:rsidRPr="002C0466">
        <w:t xml:space="preserve">, to facilitate the end-users to access </w:t>
      </w:r>
      <w:r>
        <w:t>the relevant information</w:t>
      </w:r>
      <w:r w:rsidRPr="002C0466">
        <w:t xml:space="preserve"> and then the growth of value added services, such as risk analysis and environmental studies, suitable file format and sto</w:t>
      </w:r>
      <w:r>
        <w:t>rage space architecture can be c</w:t>
      </w:r>
      <w:r w:rsidRPr="002C0466">
        <w:t>hosen.  The storage space architecture could rely on a hierarchical geographical area</w:t>
      </w:r>
      <w:r>
        <w:t xml:space="preserve"> </w:t>
      </w:r>
      <w:r w:rsidRPr="002C0466">
        <w:t>/</w:t>
      </w:r>
      <w:r>
        <w:t xml:space="preserve"> </w:t>
      </w:r>
      <w:r w:rsidRPr="002C0466">
        <w:t>time period model, while the file format should provide direct, efficient and fast access to the stored information.</w:t>
      </w:r>
    </w:p>
    <w:p w14:paraId="547D6B76" w14:textId="77777777" w:rsidR="005662A0" w:rsidRDefault="005662A0" w:rsidP="005662A0">
      <w:pPr>
        <w:pStyle w:val="Heading1"/>
      </w:pPr>
      <w:bookmarkStart w:id="65" w:name="_Toc304957334"/>
      <w:r>
        <w:t>Legal, Policy &amp; Security</w:t>
      </w:r>
      <w:bookmarkEnd w:id="65"/>
    </w:p>
    <w:p w14:paraId="6A9062C2" w14:textId="77777777" w:rsidR="005662A0" w:rsidRPr="001841BC" w:rsidRDefault="005662A0" w:rsidP="005662A0">
      <w:pPr>
        <w:pStyle w:val="BodyText"/>
        <w:rPr>
          <w:rFonts w:cs="Arial"/>
        </w:rPr>
      </w:pPr>
      <w:r w:rsidRPr="00710D3D">
        <w:rPr>
          <w:rFonts w:cs="Arial"/>
        </w:rPr>
        <w:t xml:space="preserve">This </w:t>
      </w:r>
      <w:r>
        <w:rPr>
          <w:rFonts w:cs="Arial"/>
        </w:rPr>
        <w:t>section</w:t>
      </w:r>
      <w:r w:rsidRPr="00710D3D">
        <w:rPr>
          <w:rFonts w:cs="Arial"/>
        </w:rPr>
        <w:t xml:space="preserve"> describes legal, policy and security aspects of sharing </w:t>
      </w:r>
      <w:r>
        <w:rPr>
          <w:rFonts w:cs="Arial"/>
        </w:rPr>
        <w:t xml:space="preserve">navigation safety </w:t>
      </w:r>
      <w:r w:rsidRPr="00710D3D">
        <w:rPr>
          <w:rFonts w:cs="Arial"/>
        </w:rPr>
        <w:t>data</w:t>
      </w:r>
      <w:r>
        <w:rPr>
          <w:rFonts w:cs="Arial"/>
        </w:rPr>
        <w:t xml:space="preserve"> and information</w:t>
      </w:r>
      <w:r w:rsidRPr="00710D3D">
        <w:rPr>
          <w:rFonts w:cs="Arial"/>
        </w:rPr>
        <w:t xml:space="preserve"> in a global environment, in particular data ownership, timing and accessibility.</w:t>
      </w:r>
      <w:r>
        <w:rPr>
          <w:rFonts w:cs="Arial"/>
        </w:rPr>
        <w:t xml:space="preserve"> </w:t>
      </w:r>
      <w:r w:rsidR="008414B4">
        <w:rPr>
          <w:rFonts w:cs="Arial"/>
        </w:rPr>
        <w:t xml:space="preserve"> </w:t>
      </w:r>
      <w:r>
        <w:rPr>
          <w:rFonts w:cs="Arial"/>
        </w:rPr>
        <w:t>A recent major shift in policy around world is for the free exchange of government produced data and information and to facilitate access to these data and information.  Several systems have been developed in the past few years that exchange data and information to provide National Authorities with a pictu</w:t>
      </w:r>
      <w:r w:rsidR="004F243D">
        <w:rPr>
          <w:rFonts w:cs="Arial"/>
        </w:rPr>
        <w:t>re of the maritime domain, e.g.</w:t>
      </w:r>
      <w:r>
        <w:rPr>
          <w:rFonts w:cs="Arial"/>
        </w:rPr>
        <w:t xml:space="preserve"> LRIT, HELCOM, MSSIS and IALA-NET. </w:t>
      </w:r>
      <w:r w:rsidR="008414B4">
        <w:rPr>
          <w:rFonts w:cs="Arial"/>
        </w:rPr>
        <w:t xml:space="preserve"> </w:t>
      </w:r>
      <w:r>
        <w:rPr>
          <w:rFonts w:cs="Arial"/>
        </w:rPr>
        <w:t xml:space="preserve">Their common characteristic is to provide primary data to authorities.  Other systems, such as </w:t>
      </w:r>
      <w:proofErr w:type="spellStart"/>
      <w:r>
        <w:rPr>
          <w:rFonts w:cs="Arial"/>
        </w:rPr>
        <w:t>SafeSeaNet</w:t>
      </w:r>
      <w:proofErr w:type="spellEnd"/>
      <w:r>
        <w:rPr>
          <w:rFonts w:cs="Arial"/>
        </w:rPr>
        <w:t>, are more complex as they combine primary data with processed and analysed data.  The purpose of this section is to address only the primary data exchanged for navigation safety and environmental protection purposes between National Authorities.</w:t>
      </w:r>
    </w:p>
    <w:p w14:paraId="4029A4F6" w14:textId="77777777" w:rsidR="005662A0" w:rsidRPr="001841BC" w:rsidRDefault="005662A0" w:rsidP="009D0230">
      <w:pPr>
        <w:pStyle w:val="Heading2"/>
        <w:numPr>
          <w:ilvl w:val="1"/>
          <w:numId w:val="9"/>
        </w:numPr>
      </w:pPr>
      <w:bookmarkStart w:id="66" w:name="_Toc303847566"/>
      <w:bookmarkStart w:id="67" w:name="_Toc303844696"/>
      <w:bookmarkStart w:id="68" w:name="_Toc304957335"/>
      <w:r w:rsidRPr="001841BC">
        <w:t>LEGAL</w:t>
      </w:r>
      <w:bookmarkEnd w:id="66"/>
      <w:bookmarkEnd w:id="67"/>
      <w:bookmarkEnd w:id="68"/>
    </w:p>
    <w:p w14:paraId="18AA4E35" w14:textId="77777777" w:rsidR="005662A0" w:rsidRDefault="005662A0" w:rsidP="005662A0">
      <w:pPr>
        <w:pStyle w:val="BodyText"/>
        <w:rPr>
          <w:b/>
        </w:rPr>
      </w:pPr>
      <w:r>
        <w:t>The responsibility of authorities and of the system is to ensure that the data and information are transmitted without any alteration.  However, the authority makes no value judgement nor bears any liability regarding the content, accuracy or completeness of the data as well as the consequences of the use of the data.</w:t>
      </w:r>
    </w:p>
    <w:p w14:paraId="5886FCC0" w14:textId="77777777" w:rsidR="005662A0" w:rsidRPr="001841BC" w:rsidRDefault="005662A0" w:rsidP="009D0230">
      <w:pPr>
        <w:pStyle w:val="Heading3"/>
        <w:numPr>
          <w:ilvl w:val="2"/>
          <w:numId w:val="9"/>
        </w:numPr>
      </w:pPr>
      <w:bookmarkStart w:id="69" w:name="_Toc303847567"/>
      <w:bookmarkStart w:id="70" w:name="_Toc303844697"/>
      <w:bookmarkStart w:id="71" w:name="_Toc304957336"/>
      <w:r w:rsidRPr="001841BC">
        <w:t>Legal aspects of s</w:t>
      </w:r>
      <w:r>
        <w:t>h</w:t>
      </w:r>
      <w:r w:rsidRPr="001841BC">
        <w:t xml:space="preserve">aring </w:t>
      </w:r>
      <w:r>
        <w:t xml:space="preserve">navigation safety </w:t>
      </w:r>
      <w:r w:rsidRPr="001841BC">
        <w:t>information between nations</w:t>
      </w:r>
      <w:bookmarkEnd w:id="69"/>
      <w:bookmarkEnd w:id="70"/>
      <w:bookmarkEnd w:id="71"/>
    </w:p>
    <w:p w14:paraId="4D9B461D" w14:textId="77777777" w:rsidR="005662A0" w:rsidRPr="001841BC" w:rsidRDefault="005662A0" w:rsidP="005662A0">
      <w:pPr>
        <w:pStyle w:val="BodyText"/>
      </w:pPr>
      <w:r w:rsidRPr="001841BC">
        <w:t xml:space="preserve">There is a need to </w:t>
      </w:r>
      <w:r>
        <w:t>ensure the integrity of navigation safety information when used in legal proceedings.  Ensuring data authenticity, security and integrity from its initial generation through final disposition is of particular concern to N</w:t>
      </w:r>
      <w:r w:rsidR="008414B4">
        <w:t>ational Authorities.</w:t>
      </w:r>
    </w:p>
    <w:p w14:paraId="58DDA3BF" w14:textId="77777777" w:rsidR="005662A0" w:rsidRPr="00B63069" w:rsidRDefault="005662A0" w:rsidP="009D0230">
      <w:pPr>
        <w:pStyle w:val="Heading3"/>
        <w:numPr>
          <w:ilvl w:val="2"/>
          <w:numId w:val="9"/>
        </w:numPr>
      </w:pPr>
      <w:bookmarkStart w:id="72" w:name="_Toc303847568"/>
      <w:bookmarkStart w:id="73" w:name="_Toc303844698"/>
      <w:bookmarkStart w:id="74" w:name="_Toc304957337"/>
      <w:r w:rsidRPr="00B63069">
        <w:lastRenderedPageBreak/>
        <w:t>Legal Aspects of remote sensing</w:t>
      </w:r>
      <w:bookmarkEnd w:id="72"/>
      <w:bookmarkEnd w:id="73"/>
      <w:bookmarkEnd w:id="74"/>
      <w:r w:rsidRPr="00B63069">
        <w:t xml:space="preserve"> </w:t>
      </w:r>
    </w:p>
    <w:p w14:paraId="49DFAEBA" w14:textId="77777777" w:rsidR="005662A0" w:rsidRDefault="005662A0" w:rsidP="005662A0">
      <w:pPr>
        <w:pStyle w:val="BodyText"/>
        <w:rPr>
          <w:highlight w:val="yellow"/>
          <w:lang w:eastAsia="de-DE"/>
        </w:rPr>
      </w:pPr>
      <w:r w:rsidRPr="00F07D49">
        <w:rPr>
          <w:lang w:eastAsia="de-DE"/>
        </w:rPr>
        <w:t>Sharing data collected by satellites is addressed by potentially conflicting international and national laws and could fall under a special space legal regime.</w:t>
      </w:r>
    </w:p>
    <w:p w14:paraId="253EF555" w14:textId="77777777" w:rsidR="005662A0" w:rsidRPr="001841BC" w:rsidRDefault="005662A0" w:rsidP="009D0230">
      <w:pPr>
        <w:pStyle w:val="Heading2"/>
        <w:numPr>
          <w:ilvl w:val="1"/>
          <w:numId w:val="9"/>
        </w:numPr>
      </w:pPr>
      <w:bookmarkStart w:id="75" w:name="_Toc303847569"/>
      <w:bookmarkStart w:id="76" w:name="_Toc303844699"/>
      <w:bookmarkStart w:id="77" w:name="_Toc304957338"/>
      <w:r w:rsidRPr="001841BC">
        <w:t>POLICY</w:t>
      </w:r>
      <w:bookmarkEnd w:id="75"/>
      <w:bookmarkEnd w:id="76"/>
      <w:bookmarkEnd w:id="77"/>
    </w:p>
    <w:p w14:paraId="7B567699" w14:textId="77777777" w:rsidR="005662A0" w:rsidRPr="006621BA" w:rsidRDefault="005662A0" w:rsidP="005662A0">
      <w:pPr>
        <w:pStyle w:val="BodyText"/>
        <w:rPr>
          <w:bCs/>
          <w:lang w:val="en-US" w:eastAsia="de-DE"/>
        </w:rPr>
      </w:pPr>
      <w:r w:rsidRPr="001841BC">
        <w:rPr>
          <w:bCs/>
          <w:lang w:val="en-US" w:eastAsia="de-DE"/>
        </w:rPr>
        <w:t xml:space="preserve">According to IMO Resolution </w:t>
      </w:r>
      <w:proofErr w:type="gramStart"/>
      <w:r w:rsidRPr="001841BC">
        <w:rPr>
          <w:bCs/>
          <w:lang w:val="en-US" w:eastAsia="de-DE"/>
        </w:rPr>
        <w:t>A.917(</w:t>
      </w:r>
      <w:proofErr w:type="gramEnd"/>
      <w:r w:rsidRPr="001841BC">
        <w:rPr>
          <w:bCs/>
          <w:lang w:val="en-US" w:eastAsia="de-DE"/>
        </w:rPr>
        <w:t xml:space="preserve">22), </w:t>
      </w:r>
      <w:r w:rsidRPr="001841BC">
        <w:rPr>
          <w:lang w:val="en-US" w:eastAsia="en-GB"/>
        </w:rPr>
        <w:t>AIS is intended to enhance safety of life at sea</w:t>
      </w:r>
      <w:r>
        <w:rPr>
          <w:lang w:val="en-US" w:eastAsia="en-GB"/>
        </w:rPr>
        <w:t>,</w:t>
      </w:r>
      <w:r w:rsidRPr="001841BC">
        <w:rPr>
          <w:lang w:val="en-US" w:eastAsia="en-GB"/>
        </w:rPr>
        <w:t xml:space="preserve"> the safety and efficiency of navigation</w:t>
      </w:r>
      <w:r>
        <w:rPr>
          <w:lang w:val="en-US" w:eastAsia="en-GB"/>
        </w:rPr>
        <w:t>,</w:t>
      </w:r>
      <w:r w:rsidRPr="001841BC">
        <w:rPr>
          <w:lang w:val="en-US" w:eastAsia="en-GB"/>
        </w:rPr>
        <w:t xml:space="preserve"> and the protection of the marine environment.</w:t>
      </w:r>
    </w:p>
    <w:p w14:paraId="3F10B8AE" w14:textId="77777777" w:rsidR="005662A0" w:rsidRDefault="005662A0" w:rsidP="005662A0">
      <w:pPr>
        <w:pStyle w:val="BodyText"/>
        <w:rPr>
          <w:rFonts w:cs="Arial"/>
          <w:lang w:val="en-US" w:eastAsia="de-DE"/>
        </w:rPr>
      </w:pPr>
      <w:proofErr w:type="gramStart"/>
      <w:r>
        <w:rPr>
          <w:rFonts w:cs="Arial"/>
          <w:bCs/>
          <w:lang w:val="en-US" w:eastAsia="de-DE"/>
        </w:rPr>
        <w:t>AIS is</w:t>
      </w:r>
      <w:proofErr w:type="gramEnd"/>
      <w:r>
        <w:rPr>
          <w:rFonts w:cs="Arial"/>
          <w:bCs/>
          <w:lang w:val="en-US" w:eastAsia="de-DE"/>
        </w:rPr>
        <w:t xml:space="preserve"> one source of maritime data</w:t>
      </w:r>
      <w:r w:rsidR="002171C5">
        <w:rPr>
          <w:rFonts w:cs="Arial"/>
          <w:bCs/>
          <w:lang w:val="en-US" w:eastAsia="de-DE"/>
        </w:rPr>
        <w:t xml:space="preserve"> </w:t>
      </w:r>
      <w:r w:rsidR="002171C5" w:rsidRPr="002171C5">
        <w:rPr>
          <w:rFonts w:cs="Arial"/>
          <w:bCs/>
          <w:highlight w:val="green"/>
          <w:lang w:val="en-US" w:eastAsia="de-DE"/>
        </w:rPr>
        <w:t>and information</w:t>
      </w:r>
      <w:r>
        <w:rPr>
          <w:rFonts w:cs="Arial"/>
          <w:bCs/>
          <w:lang w:val="en-US" w:eastAsia="de-DE"/>
        </w:rPr>
        <w:t xml:space="preserve"> and, as digital data, is readily shared.</w:t>
      </w:r>
      <w:r w:rsidR="008414B4">
        <w:rPr>
          <w:rFonts w:cs="Arial"/>
          <w:bCs/>
          <w:lang w:val="en-US" w:eastAsia="de-DE"/>
        </w:rPr>
        <w:t xml:space="preserve"> </w:t>
      </w:r>
      <w:r>
        <w:rPr>
          <w:rFonts w:cs="Arial"/>
          <w:bCs/>
          <w:lang w:val="en-US" w:eastAsia="de-DE"/>
        </w:rPr>
        <w:t xml:space="preserve"> </w:t>
      </w:r>
      <w:r w:rsidRPr="001841BC">
        <w:rPr>
          <w:rFonts w:cs="Arial"/>
          <w:bCs/>
          <w:lang w:val="en-US" w:eastAsia="de-DE"/>
        </w:rPr>
        <w:t>Responsible</w:t>
      </w:r>
      <w:r w:rsidRPr="001841BC">
        <w:rPr>
          <w:rFonts w:cs="Arial"/>
          <w:lang w:val="en-US" w:eastAsia="de-DE"/>
        </w:rPr>
        <w:t xml:space="preserve"> sharing of maritime data and information can improve maritime safety and security, facilitate commerce</w:t>
      </w:r>
      <w:r>
        <w:rPr>
          <w:rFonts w:cs="Arial"/>
          <w:lang w:val="en-US" w:eastAsia="de-DE"/>
        </w:rPr>
        <w:t>,</w:t>
      </w:r>
      <w:r w:rsidRPr="001841BC">
        <w:rPr>
          <w:rFonts w:cs="Arial"/>
          <w:lang w:val="en-US" w:eastAsia="de-DE"/>
        </w:rPr>
        <w:t xml:space="preserve"> and enhance environmental protection and conservation efforts. </w:t>
      </w:r>
      <w:r w:rsidR="002171C5">
        <w:rPr>
          <w:rFonts w:cs="Arial"/>
          <w:lang w:val="en-US" w:eastAsia="de-DE"/>
        </w:rPr>
        <w:t xml:space="preserve"> </w:t>
      </w:r>
      <w:r w:rsidRPr="001841BC">
        <w:rPr>
          <w:rFonts w:cs="Arial"/>
          <w:lang w:val="en-US" w:eastAsia="de-DE"/>
        </w:rPr>
        <w:t xml:space="preserve">The e-Navigation concept is founded on the </w:t>
      </w:r>
      <w:r>
        <w:rPr>
          <w:rFonts w:cs="Arial"/>
          <w:lang w:val="en-US" w:eastAsia="de-DE"/>
        </w:rPr>
        <w:t xml:space="preserve">principle of efficient international </w:t>
      </w:r>
      <w:r w:rsidRPr="001841BC">
        <w:rPr>
          <w:rFonts w:cs="Arial"/>
          <w:lang w:val="en-US" w:eastAsia="de-DE"/>
        </w:rPr>
        <w:t>exchange of maritime data and information.</w:t>
      </w:r>
    </w:p>
    <w:p w14:paraId="7F89B0AA" w14:textId="77777777" w:rsidR="005662A0" w:rsidRDefault="005662A0" w:rsidP="005662A0">
      <w:pPr>
        <w:pStyle w:val="BodyText"/>
        <w:rPr>
          <w:rFonts w:cs="Arial"/>
          <w:lang w:eastAsia="de-DE"/>
        </w:rPr>
      </w:pPr>
      <w:r>
        <w:rPr>
          <w:rFonts w:cs="Arial"/>
          <w:lang w:eastAsia="de-DE"/>
        </w:rPr>
        <w:t>The main p</w:t>
      </w:r>
      <w:r w:rsidRPr="001841BC">
        <w:rPr>
          <w:rFonts w:cs="Arial"/>
          <w:lang w:eastAsia="de-DE"/>
        </w:rPr>
        <w:t xml:space="preserve">rinciples for developing </w:t>
      </w:r>
      <w:r w:rsidR="002171C5">
        <w:rPr>
          <w:rFonts w:cs="Arial"/>
          <w:lang w:eastAsia="de-DE"/>
        </w:rPr>
        <w:t xml:space="preserve">a </w:t>
      </w:r>
      <w:r>
        <w:rPr>
          <w:rFonts w:cs="Arial"/>
          <w:lang w:eastAsia="de-DE"/>
        </w:rPr>
        <w:t xml:space="preserve">responsible </w:t>
      </w:r>
      <w:r w:rsidRPr="001841BC">
        <w:rPr>
          <w:rFonts w:cs="Arial"/>
          <w:lang w:eastAsia="de-DE"/>
        </w:rPr>
        <w:t>data</w:t>
      </w:r>
      <w:r w:rsidR="004F243D">
        <w:rPr>
          <w:rFonts w:cs="Arial"/>
          <w:lang w:eastAsia="de-DE"/>
        </w:rPr>
        <w:t xml:space="preserve"> and information</w:t>
      </w:r>
      <w:r w:rsidRPr="001841BC">
        <w:rPr>
          <w:rFonts w:cs="Arial"/>
          <w:lang w:eastAsia="de-DE"/>
        </w:rPr>
        <w:t xml:space="preserve"> sharing policy</w:t>
      </w:r>
      <w:r>
        <w:rPr>
          <w:rFonts w:cs="Arial"/>
          <w:lang w:eastAsia="de-DE"/>
        </w:rPr>
        <w:t xml:space="preserve"> are as follows:</w:t>
      </w:r>
    </w:p>
    <w:p w14:paraId="604B7892" w14:textId="77777777" w:rsidR="005662A0" w:rsidRDefault="005662A0" w:rsidP="005662A0">
      <w:pPr>
        <w:pStyle w:val="List1"/>
        <w:rPr>
          <w:lang w:val="en-US"/>
        </w:rPr>
      </w:pPr>
      <w:r>
        <w:rPr>
          <w:lang w:val="en-US"/>
        </w:rPr>
        <w:t>R</w:t>
      </w:r>
      <w:r w:rsidRPr="004463DE">
        <w:rPr>
          <w:lang w:val="en-US"/>
        </w:rPr>
        <w:t>ecognize and respect the confidentiality and sensitivity of any maritime data and information receive</w:t>
      </w:r>
      <w:r>
        <w:rPr>
          <w:lang w:val="en-US"/>
        </w:rPr>
        <w:t>d</w:t>
      </w:r>
      <w:r w:rsidR="002171C5">
        <w:rPr>
          <w:lang w:val="en-US"/>
        </w:rPr>
        <w:t>;</w:t>
      </w:r>
    </w:p>
    <w:p w14:paraId="4A5D5AF8" w14:textId="77777777" w:rsidR="005662A0" w:rsidRDefault="005662A0" w:rsidP="005662A0">
      <w:pPr>
        <w:pStyle w:val="List1"/>
        <w:rPr>
          <w:lang w:val="en-US"/>
        </w:rPr>
      </w:pPr>
      <w:r>
        <w:rPr>
          <w:lang w:val="en-US"/>
        </w:rPr>
        <w:t>P</w:t>
      </w:r>
      <w:r w:rsidRPr="004463DE">
        <w:rPr>
          <w:lang w:val="en-US"/>
        </w:rPr>
        <w:t>rotect the information tha</w:t>
      </w:r>
      <w:r w:rsidR="002171C5">
        <w:rPr>
          <w:lang w:val="en-US"/>
        </w:rPr>
        <w:t>t may be received, as required;</w:t>
      </w:r>
    </w:p>
    <w:p w14:paraId="7A77C571" w14:textId="77777777" w:rsidR="005662A0" w:rsidRDefault="005662A0" w:rsidP="005662A0">
      <w:pPr>
        <w:pStyle w:val="List1"/>
        <w:rPr>
          <w:lang w:val="en-US"/>
        </w:rPr>
      </w:pPr>
      <w:r>
        <w:rPr>
          <w:lang w:val="en-US"/>
        </w:rPr>
        <w:t>U</w:t>
      </w:r>
      <w:r w:rsidRPr="004463DE">
        <w:rPr>
          <w:lang w:val="en-US"/>
        </w:rPr>
        <w:t>se the information received in a manner consistent with international law, appropriate national laws, and the interest of the international community</w:t>
      </w:r>
      <w:r>
        <w:rPr>
          <w:lang w:val="en-US"/>
        </w:rPr>
        <w:t>; and</w:t>
      </w:r>
    </w:p>
    <w:p w14:paraId="5FDE68B9" w14:textId="77777777" w:rsidR="005662A0" w:rsidRDefault="005662A0" w:rsidP="005662A0">
      <w:pPr>
        <w:pStyle w:val="List1"/>
        <w:rPr>
          <w:lang w:val="en-US"/>
        </w:rPr>
      </w:pPr>
      <w:r>
        <w:rPr>
          <w:lang w:val="en-US"/>
        </w:rPr>
        <w:t>Encourage the exchange of information for the purposes of safety of navigation</w:t>
      </w:r>
      <w:r w:rsidR="002171C5">
        <w:rPr>
          <w:lang w:val="en-US"/>
        </w:rPr>
        <w:t>.</w:t>
      </w:r>
    </w:p>
    <w:p w14:paraId="726477F7" w14:textId="77777777" w:rsidR="005662A0" w:rsidRDefault="005662A0" w:rsidP="005662A0">
      <w:pPr>
        <w:pStyle w:val="BodyText"/>
        <w:rPr>
          <w:rFonts w:cs="Arial"/>
          <w:lang w:eastAsia="de-DE"/>
        </w:rPr>
      </w:pPr>
      <w:r w:rsidRPr="005662A0">
        <w:rPr>
          <w:rStyle w:val="BodyTextChar"/>
        </w:rPr>
        <w:t xml:space="preserve">Access </w:t>
      </w:r>
      <w:r w:rsidR="004F243D">
        <w:rPr>
          <w:rStyle w:val="BodyTextChar"/>
        </w:rPr>
        <w:t xml:space="preserve">to </w:t>
      </w:r>
      <w:r w:rsidRPr="005662A0">
        <w:rPr>
          <w:rStyle w:val="BodyTextChar"/>
        </w:rPr>
        <w:t xml:space="preserve">and distribution of </w:t>
      </w:r>
      <w:r w:rsidR="004F243D">
        <w:rPr>
          <w:rStyle w:val="BodyTextChar"/>
        </w:rPr>
        <w:t xml:space="preserve">maritime </w:t>
      </w:r>
      <w:r w:rsidRPr="005662A0">
        <w:rPr>
          <w:rStyle w:val="BodyTextChar"/>
        </w:rPr>
        <w:t>data</w:t>
      </w:r>
      <w:r w:rsidR="004F243D">
        <w:rPr>
          <w:rStyle w:val="BodyTextChar"/>
        </w:rPr>
        <w:t xml:space="preserve"> and information</w:t>
      </w:r>
      <w:r w:rsidRPr="005662A0">
        <w:rPr>
          <w:rStyle w:val="BodyTextChar"/>
        </w:rPr>
        <w:t xml:space="preserve"> should be in accordance with applicable governmental and/or commercial licensing and sharing agreements. </w:t>
      </w:r>
      <w:r w:rsidR="002171C5">
        <w:rPr>
          <w:rStyle w:val="BodyTextChar"/>
        </w:rPr>
        <w:t xml:space="preserve"> </w:t>
      </w:r>
      <w:r w:rsidRPr="005662A0">
        <w:rPr>
          <w:rStyle w:val="BodyTextChar"/>
        </w:rPr>
        <w:t>Additionally, data</w:t>
      </w:r>
      <w:r w:rsidR="0063323D">
        <w:rPr>
          <w:rStyle w:val="BodyTextChar"/>
        </w:rPr>
        <w:t xml:space="preserve"> and information</w:t>
      </w:r>
      <w:r w:rsidRPr="005662A0">
        <w:rPr>
          <w:rStyle w:val="BodyTextChar"/>
        </w:rPr>
        <w:t xml:space="preserve"> exchange should be governed by formal agreements between National Authorities. </w:t>
      </w:r>
      <w:r w:rsidR="008414B4">
        <w:rPr>
          <w:rStyle w:val="BodyTextChar"/>
        </w:rPr>
        <w:t xml:space="preserve"> </w:t>
      </w:r>
      <w:r w:rsidRPr="005662A0">
        <w:rPr>
          <w:rStyle w:val="BodyTextChar"/>
        </w:rPr>
        <w:t>General principles for agree</w:t>
      </w:r>
      <w:r w:rsidRPr="001841BC">
        <w:rPr>
          <w:rFonts w:cs="Arial"/>
          <w:lang w:eastAsia="de-DE"/>
        </w:rPr>
        <w:t>ment</w:t>
      </w:r>
      <w:r>
        <w:rPr>
          <w:rFonts w:cs="Arial"/>
          <w:lang w:eastAsia="de-DE"/>
        </w:rPr>
        <w:t>s</w:t>
      </w:r>
      <w:r w:rsidRPr="001841BC">
        <w:rPr>
          <w:rFonts w:cs="Arial"/>
          <w:lang w:eastAsia="de-DE"/>
        </w:rPr>
        <w:t>/contract</w:t>
      </w:r>
      <w:r>
        <w:rPr>
          <w:rFonts w:cs="Arial"/>
          <w:lang w:eastAsia="de-DE"/>
        </w:rPr>
        <w:t>s</w:t>
      </w:r>
      <w:r w:rsidRPr="001841BC">
        <w:rPr>
          <w:rFonts w:cs="Arial"/>
          <w:lang w:eastAsia="de-DE"/>
        </w:rPr>
        <w:t xml:space="preserve"> between parties sharing data</w:t>
      </w:r>
      <w:r w:rsidR="0063323D">
        <w:rPr>
          <w:rFonts w:cs="Arial"/>
          <w:lang w:eastAsia="de-DE"/>
        </w:rPr>
        <w:t xml:space="preserve"> and information</w:t>
      </w:r>
      <w:r>
        <w:rPr>
          <w:rFonts w:cs="Arial"/>
          <w:lang w:eastAsia="de-DE"/>
        </w:rPr>
        <w:t xml:space="preserve"> include:</w:t>
      </w:r>
    </w:p>
    <w:p w14:paraId="135B3B1D" w14:textId="77777777" w:rsidR="005662A0" w:rsidRPr="00F418A6" w:rsidRDefault="005662A0" w:rsidP="009D0230">
      <w:pPr>
        <w:pStyle w:val="List1"/>
        <w:numPr>
          <w:ilvl w:val="0"/>
          <w:numId w:val="18"/>
        </w:numPr>
      </w:pPr>
      <w:r w:rsidRPr="00F418A6">
        <w:t xml:space="preserve">Identify </w:t>
      </w:r>
      <w:r>
        <w:t xml:space="preserve">all </w:t>
      </w:r>
      <w:r w:rsidRPr="00F418A6">
        <w:t>parties to the agreement</w:t>
      </w:r>
      <w:r w:rsidR="002171C5">
        <w:t>.</w:t>
      </w:r>
    </w:p>
    <w:p w14:paraId="2DF78F18" w14:textId="77777777" w:rsidR="005662A0" w:rsidRPr="00F418A6" w:rsidRDefault="005662A0" w:rsidP="005662A0">
      <w:pPr>
        <w:pStyle w:val="List1"/>
      </w:pPr>
      <w:r w:rsidRPr="00F418A6">
        <w:t>Describe the required data</w:t>
      </w:r>
      <w:r w:rsidR="0063323D">
        <w:t xml:space="preserve"> and information</w:t>
      </w:r>
      <w:r w:rsidRPr="00F418A6">
        <w:t>: format, method of transmission, authentication, security, information assur</w:t>
      </w:r>
      <w:r w:rsidR="002171C5">
        <w:t>ance, timing, latency</w:t>
      </w:r>
      <w:r w:rsidRPr="00F418A6">
        <w:t xml:space="preserve"> and additional technical specifications, as appropriate.</w:t>
      </w:r>
    </w:p>
    <w:p w14:paraId="0D39511B" w14:textId="77777777" w:rsidR="005662A0" w:rsidRPr="00F418A6" w:rsidRDefault="005662A0" w:rsidP="005662A0">
      <w:pPr>
        <w:pStyle w:val="List1"/>
      </w:pPr>
      <w:r>
        <w:t>Identify i</w:t>
      </w:r>
      <w:r w:rsidRPr="00F418A6">
        <w:t>ntended use(s) of data</w:t>
      </w:r>
      <w:r w:rsidR="0063323D">
        <w:t xml:space="preserve"> and information</w:t>
      </w:r>
      <w:r w:rsidRPr="00F418A6">
        <w:t xml:space="preserve"> including </w:t>
      </w:r>
      <w:r>
        <w:t xml:space="preserve">descriptions of any planned </w:t>
      </w:r>
      <w:r w:rsidRPr="00F418A6">
        <w:t>modification</w:t>
      </w:r>
      <w:r>
        <w:t>s</w:t>
      </w:r>
      <w:r w:rsidRPr="00F418A6">
        <w:t xml:space="preserve"> or value-added</w:t>
      </w:r>
      <w:r>
        <w:t xml:space="preserve"> transformations to the data.</w:t>
      </w:r>
    </w:p>
    <w:p w14:paraId="6AE933ED" w14:textId="77777777" w:rsidR="005662A0" w:rsidRPr="00F418A6" w:rsidRDefault="005662A0" w:rsidP="005662A0">
      <w:pPr>
        <w:pStyle w:val="List1"/>
      </w:pPr>
      <w:r>
        <w:t>Describe general a</w:t>
      </w:r>
      <w:r w:rsidRPr="00F418A6">
        <w:t xml:space="preserve">ccess rights, data </w:t>
      </w:r>
      <w:proofErr w:type="gramStart"/>
      <w:r w:rsidRPr="00F418A6">
        <w:t>redistribution,</w:t>
      </w:r>
      <w:proofErr w:type="gramEnd"/>
      <w:r w:rsidRPr="00F418A6">
        <w:t xml:space="preserve"> and third party access rights, including commercial use</w:t>
      </w:r>
      <w:r>
        <w:t>,</w:t>
      </w:r>
      <w:r w:rsidRPr="00F418A6">
        <w:t xml:space="preserve"> restrictions</w:t>
      </w:r>
      <w:r>
        <w:t xml:space="preserve"> and costs/cost recovery</w:t>
      </w:r>
      <w:r w:rsidR="002171C5">
        <w:t>.</w:t>
      </w:r>
    </w:p>
    <w:p w14:paraId="0F79F101" w14:textId="77777777" w:rsidR="005662A0" w:rsidRPr="00F418A6" w:rsidRDefault="005662A0" w:rsidP="005662A0">
      <w:pPr>
        <w:pStyle w:val="List1"/>
      </w:pPr>
      <w:r>
        <w:t>Specify e</w:t>
      </w:r>
      <w:r w:rsidRPr="00F418A6">
        <w:t>ntry into force and right of termination</w:t>
      </w:r>
      <w:r w:rsidR="002171C5">
        <w:t>.</w:t>
      </w:r>
    </w:p>
    <w:p w14:paraId="541F6809" w14:textId="77777777" w:rsidR="005662A0" w:rsidRPr="00881A49" w:rsidRDefault="005662A0" w:rsidP="005662A0">
      <w:pPr>
        <w:rPr>
          <w:rFonts w:cs="Arial"/>
          <w:lang w:val="en-US" w:eastAsia="de-DE"/>
        </w:rPr>
      </w:pPr>
      <w:r>
        <w:rPr>
          <w:rFonts w:cs="Arial"/>
          <w:lang w:val="en-US" w:eastAsia="de-DE"/>
        </w:rPr>
        <w:t xml:space="preserve">See </w:t>
      </w:r>
      <w:r w:rsidR="002171C5">
        <w:rPr>
          <w:rFonts w:cs="Arial"/>
          <w:highlight w:val="yellow"/>
          <w:lang w:val="en-US" w:eastAsia="de-DE"/>
        </w:rPr>
        <w:fldChar w:fldCharType="begin"/>
      </w:r>
      <w:r w:rsidR="002171C5">
        <w:rPr>
          <w:rFonts w:cs="Arial"/>
          <w:lang w:val="en-US" w:eastAsia="de-DE"/>
        </w:rPr>
        <w:instrText xml:space="preserve"> REF _Ref303867570 \r \h </w:instrText>
      </w:r>
      <w:r w:rsidR="002171C5">
        <w:rPr>
          <w:rFonts w:cs="Arial"/>
          <w:highlight w:val="yellow"/>
          <w:lang w:val="en-US" w:eastAsia="de-DE"/>
        </w:rPr>
      </w:r>
      <w:r w:rsidR="002171C5">
        <w:rPr>
          <w:rFonts w:cs="Arial"/>
          <w:highlight w:val="yellow"/>
          <w:lang w:val="en-US" w:eastAsia="de-DE"/>
        </w:rPr>
        <w:fldChar w:fldCharType="separate"/>
      </w:r>
      <w:r w:rsidR="002171C5">
        <w:rPr>
          <w:rFonts w:cs="Arial"/>
          <w:lang w:val="en-US" w:eastAsia="de-DE"/>
        </w:rPr>
        <w:t>ANNEX A</w:t>
      </w:r>
      <w:r w:rsidR="002171C5">
        <w:rPr>
          <w:rFonts w:cs="Arial"/>
          <w:highlight w:val="yellow"/>
          <w:lang w:val="en-US" w:eastAsia="de-DE"/>
        </w:rPr>
        <w:fldChar w:fldCharType="end"/>
      </w:r>
      <w:r>
        <w:rPr>
          <w:rFonts w:cs="Arial"/>
          <w:lang w:val="en-US" w:eastAsia="de-DE"/>
        </w:rPr>
        <w:t xml:space="preserve"> for an example agreement for data sharing.</w:t>
      </w:r>
    </w:p>
    <w:p w14:paraId="53E715B5" w14:textId="77777777" w:rsidR="005662A0" w:rsidRPr="0079364E" w:rsidRDefault="005662A0" w:rsidP="009D0230">
      <w:pPr>
        <w:pStyle w:val="Heading3"/>
        <w:numPr>
          <w:ilvl w:val="2"/>
          <w:numId w:val="9"/>
        </w:numPr>
      </w:pPr>
      <w:bookmarkStart w:id="78" w:name="_Toc303847570"/>
      <w:bookmarkStart w:id="79" w:name="_Toc303844700"/>
      <w:bookmarkStart w:id="80" w:name="_Toc304957339"/>
      <w:r w:rsidRPr="0079364E">
        <w:t>Access to data and information</w:t>
      </w:r>
      <w:bookmarkEnd w:id="78"/>
      <w:bookmarkEnd w:id="79"/>
      <w:bookmarkEnd w:id="80"/>
      <w:r w:rsidRPr="0079364E">
        <w:t xml:space="preserve"> </w:t>
      </w:r>
    </w:p>
    <w:p w14:paraId="6338A4EE" w14:textId="77777777" w:rsidR="005662A0" w:rsidRDefault="005662A0" w:rsidP="005662A0">
      <w:pPr>
        <w:pStyle w:val="BodyText"/>
      </w:pPr>
      <w:r>
        <w:t>The reception and use of broadcast information is subject to ITU-R Radio Regulations Article 17 on</w:t>
      </w:r>
      <w:r w:rsidRPr="00CF3B2D">
        <w:t xml:space="preserve"> </w:t>
      </w:r>
      <w:r>
        <w:t>Secrecy.  Clear and realistic principles and rules regarding access to AIS and other navigation safety data should be defined and adopted by the international community.</w:t>
      </w:r>
    </w:p>
    <w:p w14:paraId="0F1C390C" w14:textId="77777777" w:rsidR="005662A0" w:rsidRPr="001841BC" w:rsidRDefault="005662A0" w:rsidP="005662A0">
      <w:pPr>
        <w:pStyle w:val="BodyText"/>
      </w:pPr>
      <w:r>
        <w:t>National Authorities should have criteria to ensure that exchanged data</w:t>
      </w:r>
      <w:r w:rsidR="0063323D">
        <w:t xml:space="preserve"> and information</w:t>
      </w:r>
      <w:r>
        <w:t xml:space="preserve"> is of the highest quality.  For example, the established int</w:t>
      </w:r>
      <w:r w:rsidR="002171C5">
        <w:t>ernational system of exchanging</w:t>
      </w:r>
      <w:r w:rsidR="0063323D">
        <w:t xml:space="preserve"> </w:t>
      </w:r>
      <w:r>
        <w:t xml:space="preserve">Maritime Safety Information (MSI) is a useful model that ensures quality and reliability of transmitted information.  The quality of exchanged information should </w:t>
      </w:r>
      <w:r w:rsidR="002171C5">
        <w:t>be made known to the end user.</w:t>
      </w:r>
    </w:p>
    <w:p w14:paraId="48C53B21" w14:textId="77777777" w:rsidR="005662A0" w:rsidRPr="001841BC" w:rsidRDefault="005662A0" w:rsidP="005662A0">
      <w:pPr>
        <w:jc w:val="both"/>
        <w:rPr>
          <w:rFonts w:cs="Arial"/>
        </w:rPr>
      </w:pPr>
      <w:r>
        <w:rPr>
          <w:rFonts w:cs="Arial"/>
        </w:rPr>
        <w:t>National Authorities that own navigation safety data and information should always consider the r</w:t>
      </w:r>
      <w:r w:rsidRPr="001841BC">
        <w:rPr>
          <w:rFonts w:cs="Arial"/>
        </w:rPr>
        <w:t xml:space="preserve">elease of </w:t>
      </w:r>
      <w:r>
        <w:rPr>
          <w:rFonts w:cs="Arial"/>
        </w:rPr>
        <w:t xml:space="preserve">appropriate </w:t>
      </w:r>
      <w:r w:rsidRPr="001841BC">
        <w:rPr>
          <w:rFonts w:cs="Arial"/>
        </w:rPr>
        <w:t>data</w:t>
      </w:r>
      <w:r>
        <w:rPr>
          <w:rFonts w:cs="Arial"/>
        </w:rPr>
        <w:t xml:space="preserve"> for the purposes of </w:t>
      </w:r>
      <w:r w:rsidRPr="001841BC">
        <w:rPr>
          <w:rFonts w:cs="Arial"/>
        </w:rPr>
        <w:t>marine accident investigations</w:t>
      </w:r>
      <w:r>
        <w:rPr>
          <w:rFonts w:cs="Arial"/>
        </w:rPr>
        <w:t>, giving due regard to p</w:t>
      </w:r>
      <w:r w:rsidRPr="001841BC">
        <w:rPr>
          <w:rFonts w:cs="Arial"/>
        </w:rPr>
        <w:t>rivacy, security</w:t>
      </w:r>
      <w:r>
        <w:rPr>
          <w:rFonts w:cs="Arial"/>
        </w:rPr>
        <w:t xml:space="preserve"> and</w:t>
      </w:r>
      <w:r w:rsidRPr="001841BC">
        <w:rPr>
          <w:rFonts w:cs="Arial"/>
        </w:rPr>
        <w:t xml:space="preserve"> commercial sensitivity</w:t>
      </w:r>
      <w:r>
        <w:rPr>
          <w:rFonts w:cs="Arial"/>
        </w:rPr>
        <w:t>.</w:t>
      </w:r>
    </w:p>
    <w:p w14:paraId="517A3C8D" w14:textId="77777777" w:rsidR="005662A0" w:rsidRPr="001841BC" w:rsidRDefault="005662A0" w:rsidP="009D0230">
      <w:pPr>
        <w:pStyle w:val="Heading2"/>
        <w:numPr>
          <w:ilvl w:val="1"/>
          <w:numId w:val="9"/>
        </w:numPr>
      </w:pPr>
      <w:bookmarkStart w:id="81" w:name="_Toc303847571"/>
      <w:bookmarkStart w:id="82" w:name="_Toc303844701"/>
      <w:bookmarkStart w:id="83" w:name="_Toc304957340"/>
      <w:r w:rsidRPr="001841BC">
        <w:t>SECURITY</w:t>
      </w:r>
      <w:bookmarkEnd w:id="81"/>
      <w:bookmarkEnd w:id="82"/>
      <w:bookmarkEnd w:id="83"/>
    </w:p>
    <w:p w14:paraId="5971C5B6" w14:textId="77777777" w:rsidR="005662A0" w:rsidRPr="00F15FDF" w:rsidRDefault="005662A0" w:rsidP="005662A0">
      <w:pPr>
        <w:jc w:val="both"/>
        <w:rPr>
          <w:rFonts w:cs="Arial"/>
        </w:rPr>
      </w:pPr>
      <w:r w:rsidRPr="00F15FDF">
        <w:rPr>
          <w:rFonts w:cs="Arial"/>
        </w:rPr>
        <w:lastRenderedPageBreak/>
        <w:t>National Authorities should make every effort to ensure the security of data</w:t>
      </w:r>
      <w:r w:rsidR="0063323D">
        <w:rPr>
          <w:rFonts w:cs="Arial"/>
        </w:rPr>
        <w:t xml:space="preserve"> and information</w:t>
      </w:r>
      <w:r w:rsidRPr="00F15FDF">
        <w:rPr>
          <w:rFonts w:cs="Arial"/>
        </w:rPr>
        <w:t xml:space="preserve"> during its e</w:t>
      </w:r>
      <w:r>
        <w:rPr>
          <w:rFonts w:cs="Arial"/>
        </w:rPr>
        <w:t>x</w:t>
      </w:r>
      <w:r w:rsidRPr="00F15FDF">
        <w:rPr>
          <w:rFonts w:cs="Arial"/>
        </w:rPr>
        <w:t>change and when stored locally in a database.  Real time vessel traffic data</w:t>
      </w:r>
      <w:r w:rsidR="0063323D">
        <w:rPr>
          <w:rFonts w:cs="Arial"/>
        </w:rPr>
        <w:t xml:space="preserve"> and information</w:t>
      </w:r>
      <w:r w:rsidRPr="00F15FDF">
        <w:rPr>
          <w:rFonts w:cs="Arial"/>
        </w:rPr>
        <w:t xml:space="preserve"> is a sensitive security aspect and should be part of the principles and rules to be adopted </w:t>
      </w:r>
      <w:r w:rsidR="00A31176">
        <w:rPr>
          <w:rFonts w:cs="Arial"/>
        </w:rPr>
        <w:t>by the international community.</w:t>
      </w:r>
    </w:p>
    <w:p w14:paraId="7CBAC4CF" w14:textId="77777777" w:rsidR="005662A0" w:rsidRPr="001841BC" w:rsidRDefault="00A31176" w:rsidP="00A31176">
      <w:pPr>
        <w:pStyle w:val="Heading1"/>
      </w:pPr>
      <w:bookmarkStart w:id="84" w:name="_Toc304957341"/>
      <w:r>
        <w:t>Technical Aspects / Solutions</w:t>
      </w:r>
      <w:bookmarkEnd w:id="84"/>
    </w:p>
    <w:p w14:paraId="241D3668" w14:textId="77777777" w:rsidR="002171C5" w:rsidRDefault="00A31176" w:rsidP="00BF001F">
      <w:pPr>
        <w:pStyle w:val="BodyText"/>
        <w:rPr>
          <w:b/>
        </w:rPr>
      </w:pPr>
      <w:r w:rsidRPr="00C0634C">
        <w:t xml:space="preserve">This </w:t>
      </w:r>
      <w:r>
        <w:t xml:space="preserve">section </w:t>
      </w:r>
      <w:r w:rsidRPr="00C0634C">
        <w:t>describes contemporary technical solutions, standards and dev</w:t>
      </w:r>
      <w:r>
        <w:t>elopments in network technology and</w:t>
      </w:r>
      <w:r w:rsidRPr="00C0634C">
        <w:t xml:space="preserve"> storage applications.</w:t>
      </w:r>
      <w:r>
        <w:t xml:space="preserve"> </w:t>
      </w:r>
      <w:r w:rsidR="002171C5">
        <w:t xml:space="preserve"> </w:t>
      </w:r>
      <w:r w:rsidRPr="00C0634C">
        <w:rPr>
          <w:lang w:eastAsia="en-GB"/>
        </w:rPr>
        <w:t>Communication technology is changing rapidly, and while present systems utilize contemporary technical solutions, future systems may be expected to utilize new and emerging technologies</w:t>
      </w:r>
      <w:r>
        <w:rPr>
          <w:lang w:eastAsia="en-GB"/>
        </w:rPr>
        <w:t xml:space="preserve"> and standards</w:t>
      </w:r>
      <w:r w:rsidRPr="00C0634C">
        <w:rPr>
          <w:lang w:eastAsia="en-GB"/>
        </w:rPr>
        <w:t>.</w:t>
      </w:r>
      <w:bookmarkStart w:id="85" w:name="_Toc303777008"/>
      <w:bookmarkStart w:id="86" w:name="_Toc303786136"/>
      <w:bookmarkStart w:id="87" w:name="_Toc303847573"/>
      <w:bookmarkStart w:id="88" w:name="_Toc303844703"/>
    </w:p>
    <w:p w14:paraId="0FBCFB57" w14:textId="77777777" w:rsidR="00A31176" w:rsidRDefault="00A31176" w:rsidP="009D0230">
      <w:pPr>
        <w:pStyle w:val="Heading2"/>
        <w:numPr>
          <w:ilvl w:val="1"/>
          <w:numId w:val="9"/>
        </w:numPr>
      </w:pPr>
      <w:bookmarkStart w:id="89" w:name="_Toc304957342"/>
      <w:r>
        <w:t>Existing Maritime Data Exchange systems</w:t>
      </w:r>
      <w:bookmarkEnd w:id="85"/>
      <w:bookmarkEnd w:id="86"/>
      <w:bookmarkEnd w:id="87"/>
      <w:bookmarkEnd w:id="88"/>
      <w:bookmarkEnd w:id="89"/>
    </w:p>
    <w:p w14:paraId="6002FDFD" w14:textId="77777777" w:rsidR="005662A0" w:rsidRDefault="0063323D" w:rsidP="00A31176">
      <w:pPr>
        <w:pStyle w:val="BodyText"/>
      </w:pPr>
      <w:r>
        <w:rPr>
          <w:lang w:eastAsia="en-GB"/>
        </w:rPr>
        <w:t>A number of maritime data s</w:t>
      </w:r>
      <w:r w:rsidR="00A31176">
        <w:rPr>
          <w:lang w:eastAsia="en-GB"/>
        </w:rPr>
        <w:t xml:space="preserve">haring systems have been created to accommodate user needs as described in previous sections. </w:t>
      </w:r>
      <w:r w:rsidR="002171C5">
        <w:rPr>
          <w:lang w:eastAsia="en-GB"/>
        </w:rPr>
        <w:t xml:space="preserve"> </w:t>
      </w:r>
      <w:r w:rsidR="00A31176">
        <w:rPr>
          <w:lang w:eastAsia="en-GB"/>
        </w:rPr>
        <w:t xml:space="preserve">National systems are designed to accommodate the needs of national stakeholders. </w:t>
      </w:r>
      <w:r w:rsidR="002171C5">
        <w:rPr>
          <w:lang w:eastAsia="en-GB"/>
        </w:rPr>
        <w:t xml:space="preserve"> </w:t>
      </w:r>
      <w:r w:rsidR="00A31176">
        <w:rPr>
          <w:lang w:eastAsia="en-GB"/>
        </w:rPr>
        <w:t>Supranational systems address the needs of two or more countries.</w:t>
      </w:r>
      <w:r w:rsidR="002171C5">
        <w:rPr>
          <w:lang w:eastAsia="en-GB"/>
        </w:rPr>
        <w:t xml:space="preserve"> </w:t>
      </w:r>
      <w:r w:rsidR="00A31176">
        <w:rPr>
          <w:lang w:eastAsia="en-GB"/>
        </w:rPr>
        <w:t xml:space="preserve"> Global systems such as IALA-Net and MSSIS attempt to meet the needs of the international community. </w:t>
      </w:r>
      <w:r w:rsidR="002171C5">
        <w:rPr>
          <w:lang w:eastAsia="en-GB"/>
        </w:rPr>
        <w:t xml:space="preserve"> </w:t>
      </w:r>
      <w:r w:rsidR="00A31176">
        <w:rPr>
          <w:lang w:eastAsia="en-GB"/>
        </w:rPr>
        <w:t xml:space="preserve">IALA-NET is strictly for governmental use. </w:t>
      </w:r>
      <w:r w:rsidR="002171C5">
        <w:rPr>
          <w:lang w:eastAsia="en-GB"/>
        </w:rPr>
        <w:t xml:space="preserve"> </w:t>
      </w:r>
      <w:r w:rsidR="00A31176">
        <w:rPr>
          <w:lang w:eastAsia="en-GB"/>
        </w:rPr>
        <w:t>Some systems are commercial, while others are non-commercial and available to the general public.</w:t>
      </w:r>
    </w:p>
    <w:p w14:paraId="6DD6B464" w14:textId="77777777" w:rsidR="005662A0" w:rsidRDefault="00A31176" w:rsidP="00A31176">
      <w:pPr>
        <w:pStyle w:val="Table"/>
      </w:pPr>
      <w:bookmarkStart w:id="90" w:name="_Toc303864700"/>
      <w:r>
        <w:t>Existing Maritime Data Exchange systems</w:t>
      </w:r>
      <w:bookmarkEnd w:id="9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418"/>
        <w:gridCol w:w="1417"/>
        <w:gridCol w:w="1418"/>
        <w:gridCol w:w="1275"/>
        <w:gridCol w:w="1418"/>
        <w:gridCol w:w="1134"/>
      </w:tblGrid>
      <w:tr w:rsidR="00A31176" w:rsidRPr="004922B6" w14:paraId="2792F88E" w14:textId="77777777" w:rsidTr="002171C5">
        <w:trPr>
          <w:cantSplit/>
          <w:trHeight w:val="1414"/>
          <w:tblHeader/>
        </w:trPr>
        <w:tc>
          <w:tcPr>
            <w:tcW w:w="1384" w:type="dxa"/>
            <w:textDirection w:val="btLr"/>
            <w:vAlign w:val="center"/>
          </w:tcPr>
          <w:p w14:paraId="60D3463B" w14:textId="77777777" w:rsidR="00A31176" w:rsidRPr="004922B6" w:rsidRDefault="00A31176" w:rsidP="002171C5">
            <w:pPr>
              <w:ind w:left="113" w:right="113"/>
              <w:jc w:val="center"/>
              <w:rPr>
                <w:b/>
                <w:sz w:val="18"/>
                <w:szCs w:val="18"/>
              </w:rPr>
            </w:pPr>
            <w:r w:rsidRPr="004922B6">
              <w:rPr>
                <w:b/>
                <w:sz w:val="18"/>
                <w:szCs w:val="18"/>
              </w:rPr>
              <w:t>System Name</w:t>
            </w:r>
          </w:p>
        </w:tc>
        <w:tc>
          <w:tcPr>
            <w:tcW w:w="1418" w:type="dxa"/>
            <w:textDirection w:val="btLr"/>
            <w:vAlign w:val="center"/>
          </w:tcPr>
          <w:p w14:paraId="243A2079" w14:textId="77777777" w:rsidR="00A31176" w:rsidRPr="004922B6" w:rsidRDefault="00A31176" w:rsidP="002171C5">
            <w:pPr>
              <w:ind w:left="113" w:right="113"/>
              <w:jc w:val="center"/>
              <w:rPr>
                <w:b/>
                <w:sz w:val="18"/>
                <w:szCs w:val="18"/>
              </w:rPr>
            </w:pPr>
            <w:r w:rsidRPr="004922B6">
              <w:rPr>
                <w:b/>
                <w:sz w:val="18"/>
                <w:szCs w:val="18"/>
              </w:rPr>
              <w:t>Responsible Organisation</w:t>
            </w:r>
          </w:p>
        </w:tc>
        <w:tc>
          <w:tcPr>
            <w:tcW w:w="1417" w:type="dxa"/>
            <w:textDirection w:val="btLr"/>
            <w:vAlign w:val="center"/>
          </w:tcPr>
          <w:p w14:paraId="64FC9008" w14:textId="77777777" w:rsidR="00A31176" w:rsidRPr="004922B6" w:rsidRDefault="00A31176" w:rsidP="002171C5">
            <w:pPr>
              <w:ind w:left="113" w:right="113"/>
              <w:jc w:val="center"/>
              <w:rPr>
                <w:b/>
                <w:sz w:val="18"/>
                <w:szCs w:val="18"/>
              </w:rPr>
            </w:pPr>
            <w:r w:rsidRPr="004922B6">
              <w:rPr>
                <w:b/>
                <w:sz w:val="18"/>
                <w:szCs w:val="18"/>
              </w:rPr>
              <w:t>Data type(s)</w:t>
            </w:r>
          </w:p>
        </w:tc>
        <w:tc>
          <w:tcPr>
            <w:tcW w:w="1418" w:type="dxa"/>
            <w:textDirection w:val="btLr"/>
            <w:vAlign w:val="center"/>
          </w:tcPr>
          <w:p w14:paraId="482E6716" w14:textId="77777777" w:rsidR="00A31176" w:rsidRPr="004922B6" w:rsidRDefault="00A31176" w:rsidP="002171C5">
            <w:pPr>
              <w:ind w:left="113" w:right="113"/>
              <w:jc w:val="center"/>
              <w:rPr>
                <w:b/>
                <w:sz w:val="18"/>
                <w:szCs w:val="18"/>
              </w:rPr>
            </w:pPr>
            <w:r w:rsidRPr="004922B6">
              <w:rPr>
                <w:b/>
                <w:sz w:val="18"/>
                <w:szCs w:val="18"/>
              </w:rPr>
              <w:t>System technology</w:t>
            </w:r>
          </w:p>
        </w:tc>
        <w:tc>
          <w:tcPr>
            <w:tcW w:w="1275" w:type="dxa"/>
            <w:textDirection w:val="btLr"/>
            <w:vAlign w:val="center"/>
          </w:tcPr>
          <w:p w14:paraId="37358B36" w14:textId="77777777" w:rsidR="00A31176" w:rsidRPr="004922B6" w:rsidRDefault="00A31176" w:rsidP="002171C5">
            <w:pPr>
              <w:ind w:left="113" w:right="113"/>
              <w:jc w:val="center"/>
              <w:rPr>
                <w:b/>
                <w:sz w:val="18"/>
                <w:szCs w:val="18"/>
              </w:rPr>
            </w:pPr>
            <w:r w:rsidRPr="004922B6">
              <w:rPr>
                <w:b/>
                <w:sz w:val="18"/>
                <w:szCs w:val="18"/>
              </w:rPr>
              <w:t>Access</w:t>
            </w:r>
          </w:p>
        </w:tc>
        <w:tc>
          <w:tcPr>
            <w:tcW w:w="1418" w:type="dxa"/>
            <w:textDirection w:val="btLr"/>
            <w:vAlign w:val="center"/>
          </w:tcPr>
          <w:p w14:paraId="1C2A76C1" w14:textId="77777777" w:rsidR="00A31176" w:rsidRPr="004922B6" w:rsidRDefault="00A31176" w:rsidP="002171C5">
            <w:pPr>
              <w:ind w:left="113" w:right="113"/>
              <w:jc w:val="center"/>
              <w:rPr>
                <w:b/>
                <w:sz w:val="18"/>
                <w:szCs w:val="18"/>
              </w:rPr>
            </w:pPr>
            <w:r w:rsidRPr="004922B6">
              <w:rPr>
                <w:b/>
                <w:sz w:val="18"/>
                <w:szCs w:val="18"/>
              </w:rPr>
              <w:t>Global or regional</w:t>
            </w:r>
          </w:p>
        </w:tc>
        <w:tc>
          <w:tcPr>
            <w:tcW w:w="1134" w:type="dxa"/>
            <w:textDirection w:val="btLr"/>
            <w:vAlign w:val="center"/>
          </w:tcPr>
          <w:p w14:paraId="241A7F50" w14:textId="77777777" w:rsidR="00A31176" w:rsidRPr="004922B6" w:rsidRDefault="00A31176" w:rsidP="002171C5">
            <w:pPr>
              <w:ind w:left="113" w:right="113"/>
              <w:jc w:val="center"/>
              <w:rPr>
                <w:b/>
                <w:sz w:val="18"/>
                <w:szCs w:val="18"/>
              </w:rPr>
            </w:pPr>
            <w:r w:rsidRPr="004922B6">
              <w:rPr>
                <w:b/>
                <w:sz w:val="18"/>
                <w:szCs w:val="18"/>
              </w:rPr>
              <w:t>Application area</w:t>
            </w:r>
            <w:r w:rsidR="002171C5">
              <w:rPr>
                <w:b/>
                <w:sz w:val="18"/>
                <w:szCs w:val="18"/>
              </w:rPr>
              <w:t xml:space="preserve"> </w:t>
            </w:r>
            <w:r>
              <w:rPr>
                <w:b/>
                <w:sz w:val="18"/>
                <w:szCs w:val="18"/>
              </w:rPr>
              <w:t>Comments</w:t>
            </w:r>
          </w:p>
        </w:tc>
      </w:tr>
      <w:tr w:rsidR="00A31176" w:rsidRPr="00917D75" w14:paraId="54E46123" w14:textId="77777777" w:rsidTr="00297B51">
        <w:trPr>
          <w:cantSplit/>
          <w:tblHeader/>
        </w:trPr>
        <w:tc>
          <w:tcPr>
            <w:tcW w:w="1384" w:type="dxa"/>
            <w:tcMar>
              <w:top w:w="57" w:type="dxa"/>
              <w:left w:w="85" w:type="dxa"/>
              <w:bottom w:w="57" w:type="dxa"/>
              <w:right w:w="85" w:type="dxa"/>
            </w:tcMar>
            <w:vAlign w:val="center"/>
          </w:tcPr>
          <w:p w14:paraId="4C5626EB" w14:textId="77777777" w:rsidR="00A31176" w:rsidRPr="00917D75" w:rsidRDefault="00A31176" w:rsidP="00297B51">
            <w:pPr>
              <w:jc w:val="center"/>
              <w:rPr>
                <w:sz w:val="18"/>
                <w:szCs w:val="18"/>
              </w:rPr>
            </w:pPr>
            <w:r w:rsidRPr="00917D75">
              <w:rPr>
                <w:sz w:val="18"/>
                <w:szCs w:val="18"/>
              </w:rPr>
              <w:t>IALA-NET</w:t>
            </w:r>
          </w:p>
        </w:tc>
        <w:tc>
          <w:tcPr>
            <w:tcW w:w="1418" w:type="dxa"/>
            <w:tcMar>
              <w:top w:w="57" w:type="dxa"/>
              <w:left w:w="85" w:type="dxa"/>
              <w:bottom w:w="57" w:type="dxa"/>
              <w:right w:w="85" w:type="dxa"/>
            </w:tcMar>
            <w:vAlign w:val="center"/>
          </w:tcPr>
          <w:p w14:paraId="201FDC37" w14:textId="77777777" w:rsidR="00A31176" w:rsidRPr="00917D75" w:rsidRDefault="00A31176" w:rsidP="00297B51">
            <w:pPr>
              <w:jc w:val="center"/>
              <w:rPr>
                <w:sz w:val="18"/>
                <w:szCs w:val="18"/>
              </w:rPr>
            </w:pPr>
            <w:r w:rsidRPr="00917D75">
              <w:rPr>
                <w:sz w:val="18"/>
                <w:szCs w:val="18"/>
              </w:rPr>
              <w:t>IALA</w:t>
            </w:r>
          </w:p>
        </w:tc>
        <w:tc>
          <w:tcPr>
            <w:tcW w:w="1417" w:type="dxa"/>
            <w:tcMar>
              <w:top w:w="57" w:type="dxa"/>
              <w:left w:w="85" w:type="dxa"/>
              <w:bottom w:w="57" w:type="dxa"/>
              <w:right w:w="85" w:type="dxa"/>
            </w:tcMar>
            <w:vAlign w:val="center"/>
          </w:tcPr>
          <w:p w14:paraId="014FF177" w14:textId="77777777" w:rsidR="00A31176" w:rsidRPr="00917D75" w:rsidRDefault="00A31176" w:rsidP="00297B51">
            <w:pPr>
              <w:jc w:val="center"/>
              <w:rPr>
                <w:sz w:val="18"/>
                <w:szCs w:val="18"/>
              </w:rPr>
            </w:pPr>
            <w:r w:rsidRPr="00917D75">
              <w:rPr>
                <w:sz w:val="18"/>
                <w:szCs w:val="18"/>
              </w:rPr>
              <w:t>Shared coastal AIS data</w:t>
            </w:r>
          </w:p>
        </w:tc>
        <w:tc>
          <w:tcPr>
            <w:tcW w:w="1418" w:type="dxa"/>
            <w:tcMar>
              <w:top w:w="57" w:type="dxa"/>
              <w:left w:w="85" w:type="dxa"/>
              <w:bottom w:w="57" w:type="dxa"/>
              <w:right w:w="85" w:type="dxa"/>
            </w:tcMar>
            <w:vAlign w:val="center"/>
          </w:tcPr>
          <w:p w14:paraId="72EF20A5" w14:textId="77777777" w:rsidR="00A31176" w:rsidRPr="00917D75" w:rsidRDefault="00A31176" w:rsidP="00297B51">
            <w:pPr>
              <w:jc w:val="center"/>
              <w:rPr>
                <w:sz w:val="18"/>
                <w:szCs w:val="18"/>
              </w:rPr>
            </w:pPr>
            <w:proofErr w:type="gramStart"/>
            <w:r w:rsidRPr="00917D75">
              <w:rPr>
                <w:sz w:val="18"/>
                <w:szCs w:val="18"/>
              </w:rPr>
              <w:t>web</w:t>
            </w:r>
            <w:proofErr w:type="gramEnd"/>
            <w:r w:rsidRPr="00917D75">
              <w:rPr>
                <w:sz w:val="18"/>
                <w:szCs w:val="18"/>
              </w:rPr>
              <w:t>-based + regional servers</w:t>
            </w:r>
          </w:p>
        </w:tc>
        <w:tc>
          <w:tcPr>
            <w:tcW w:w="1275" w:type="dxa"/>
            <w:tcMar>
              <w:top w:w="57" w:type="dxa"/>
              <w:left w:w="85" w:type="dxa"/>
              <w:bottom w:w="57" w:type="dxa"/>
              <w:right w:w="85" w:type="dxa"/>
            </w:tcMar>
            <w:vAlign w:val="center"/>
          </w:tcPr>
          <w:p w14:paraId="5AC43F8B" w14:textId="77777777" w:rsidR="00A31176" w:rsidRPr="00917D75" w:rsidRDefault="00A31176" w:rsidP="00297B51">
            <w:pPr>
              <w:jc w:val="center"/>
              <w:rPr>
                <w:sz w:val="18"/>
                <w:szCs w:val="18"/>
              </w:rPr>
            </w:pPr>
            <w:r w:rsidRPr="00917D75">
              <w:rPr>
                <w:sz w:val="18"/>
                <w:szCs w:val="18"/>
              </w:rPr>
              <w:t>Authorised contributors only</w:t>
            </w:r>
          </w:p>
        </w:tc>
        <w:tc>
          <w:tcPr>
            <w:tcW w:w="1418" w:type="dxa"/>
            <w:tcMar>
              <w:top w:w="57" w:type="dxa"/>
              <w:left w:w="85" w:type="dxa"/>
              <w:bottom w:w="57" w:type="dxa"/>
              <w:right w:w="85" w:type="dxa"/>
            </w:tcMar>
            <w:vAlign w:val="center"/>
          </w:tcPr>
          <w:p w14:paraId="35C6A890" w14:textId="77777777" w:rsidR="00A31176" w:rsidRDefault="00A31176" w:rsidP="00297B51">
            <w:pPr>
              <w:jc w:val="center"/>
              <w:rPr>
                <w:sz w:val="18"/>
                <w:szCs w:val="18"/>
              </w:rPr>
            </w:pPr>
            <w:r>
              <w:rPr>
                <w:sz w:val="18"/>
                <w:szCs w:val="18"/>
              </w:rPr>
              <w:t>Global</w:t>
            </w:r>
          </w:p>
          <w:p w14:paraId="213D79D3"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4E776181" w14:textId="77777777" w:rsidR="00A31176" w:rsidRPr="00917D75" w:rsidRDefault="00A31176" w:rsidP="00297B51">
            <w:pPr>
              <w:jc w:val="center"/>
              <w:rPr>
                <w:sz w:val="18"/>
                <w:szCs w:val="18"/>
              </w:rPr>
            </w:pPr>
          </w:p>
        </w:tc>
      </w:tr>
      <w:tr w:rsidR="00A31176" w:rsidRPr="00917D75" w14:paraId="08274DCD" w14:textId="77777777" w:rsidTr="00297B51">
        <w:trPr>
          <w:cantSplit/>
          <w:tblHeader/>
        </w:trPr>
        <w:tc>
          <w:tcPr>
            <w:tcW w:w="1384" w:type="dxa"/>
            <w:tcMar>
              <w:top w:w="57" w:type="dxa"/>
              <w:left w:w="85" w:type="dxa"/>
              <w:bottom w:w="57" w:type="dxa"/>
              <w:right w:w="85" w:type="dxa"/>
            </w:tcMar>
            <w:vAlign w:val="center"/>
          </w:tcPr>
          <w:p w14:paraId="586F5C4C" w14:textId="77777777" w:rsidR="00A31176" w:rsidRPr="00917D75" w:rsidRDefault="00A31176" w:rsidP="00297B51">
            <w:pPr>
              <w:jc w:val="center"/>
              <w:rPr>
                <w:sz w:val="18"/>
                <w:szCs w:val="18"/>
              </w:rPr>
            </w:pPr>
            <w:r w:rsidRPr="00917D75">
              <w:rPr>
                <w:sz w:val="18"/>
                <w:szCs w:val="18"/>
              </w:rPr>
              <w:t>S-IALA-NET</w:t>
            </w:r>
          </w:p>
        </w:tc>
        <w:tc>
          <w:tcPr>
            <w:tcW w:w="1418" w:type="dxa"/>
            <w:tcMar>
              <w:top w:w="57" w:type="dxa"/>
              <w:left w:w="85" w:type="dxa"/>
              <w:bottom w:w="57" w:type="dxa"/>
              <w:right w:w="85" w:type="dxa"/>
            </w:tcMar>
            <w:vAlign w:val="center"/>
          </w:tcPr>
          <w:p w14:paraId="4334AE9E" w14:textId="77777777" w:rsidR="00A31176" w:rsidRPr="00917D75" w:rsidRDefault="00A31176" w:rsidP="00297B51">
            <w:pPr>
              <w:jc w:val="center"/>
              <w:rPr>
                <w:sz w:val="18"/>
                <w:szCs w:val="18"/>
              </w:rPr>
            </w:pPr>
            <w:r w:rsidRPr="00917D75">
              <w:rPr>
                <w:sz w:val="18"/>
                <w:szCs w:val="18"/>
              </w:rPr>
              <w:t>IALA</w:t>
            </w:r>
          </w:p>
        </w:tc>
        <w:tc>
          <w:tcPr>
            <w:tcW w:w="1417" w:type="dxa"/>
            <w:tcMar>
              <w:top w:w="57" w:type="dxa"/>
              <w:left w:w="85" w:type="dxa"/>
              <w:bottom w:w="57" w:type="dxa"/>
              <w:right w:w="85" w:type="dxa"/>
            </w:tcMar>
            <w:vAlign w:val="center"/>
          </w:tcPr>
          <w:p w14:paraId="571BC986" w14:textId="77777777" w:rsidR="00A31176" w:rsidRPr="00917D75" w:rsidRDefault="00A31176" w:rsidP="00297B51">
            <w:pPr>
              <w:jc w:val="center"/>
              <w:rPr>
                <w:sz w:val="18"/>
                <w:szCs w:val="18"/>
              </w:rPr>
            </w:pPr>
            <w:r w:rsidRPr="00917D75">
              <w:rPr>
                <w:sz w:val="18"/>
                <w:szCs w:val="18"/>
              </w:rPr>
              <w:t>Shared SAT AIS</w:t>
            </w:r>
          </w:p>
        </w:tc>
        <w:tc>
          <w:tcPr>
            <w:tcW w:w="1418" w:type="dxa"/>
            <w:tcMar>
              <w:top w:w="57" w:type="dxa"/>
              <w:left w:w="85" w:type="dxa"/>
              <w:bottom w:w="57" w:type="dxa"/>
              <w:right w:w="85" w:type="dxa"/>
            </w:tcMar>
            <w:vAlign w:val="center"/>
          </w:tcPr>
          <w:p w14:paraId="600F099F" w14:textId="77777777" w:rsidR="00A31176" w:rsidRPr="00917D75" w:rsidRDefault="00A31176" w:rsidP="00297B51">
            <w:pPr>
              <w:jc w:val="center"/>
              <w:rPr>
                <w:sz w:val="18"/>
                <w:szCs w:val="18"/>
              </w:rPr>
            </w:pPr>
            <w:r w:rsidRPr="00917D75">
              <w:rPr>
                <w:sz w:val="18"/>
                <w:szCs w:val="18"/>
              </w:rPr>
              <w:t>LEO + central</w:t>
            </w:r>
          </w:p>
          <w:p w14:paraId="3BF100D6" w14:textId="77777777" w:rsidR="00A31176" w:rsidRPr="00917D75" w:rsidRDefault="00A31176" w:rsidP="00297B51">
            <w:pPr>
              <w:jc w:val="center"/>
              <w:rPr>
                <w:sz w:val="18"/>
                <w:szCs w:val="18"/>
              </w:rPr>
            </w:pPr>
            <w:proofErr w:type="gramStart"/>
            <w:r w:rsidRPr="00917D75">
              <w:rPr>
                <w:sz w:val="18"/>
                <w:szCs w:val="18"/>
              </w:rPr>
              <w:t>server</w:t>
            </w:r>
            <w:proofErr w:type="gramEnd"/>
          </w:p>
        </w:tc>
        <w:tc>
          <w:tcPr>
            <w:tcW w:w="1275" w:type="dxa"/>
            <w:tcMar>
              <w:top w:w="57" w:type="dxa"/>
              <w:left w:w="85" w:type="dxa"/>
              <w:bottom w:w="57" w:type="dxa"/>
              <w:right w:w="85" w:type="dxa"/>
            </w:tcMar>
            <w:vAlign w:val="center"/>
          </w:tcPr>
          <w:p w14:paraId="27B9F70C" w14:textId="77777777" w:rsidR="00A31176" w:rsidRPr="00917D75" w:rsidRDefault="00A31176" w:rsidP="00297B51">
            <w:pPr>
              <w:jc w:val="center"/>
              <w:rPr>
                <w:sz w:val="18"/>
                <w:szCs w:val="18"/>
              </w:rPr>
            </w:pPr>
            <w:r w:rsidRPr="00917D75">
              <w:rPr>
                <w:sz w:val="18"/>
                <w:szCs w:val="18"/>
              </w:rPr>
              <w:t>Authorised contributors only</w:t>
            </w:r>
          </w:p>
        </w:tc>
        <w:tc>
          <w:tcPr>
            <w:tcW w:w="1418" w:type="dxa"/>
            <w:tcMar>
              <w:top w:w="57" w:type="dxa"/>
              <w:left w:w="85" w:type="dxa"/>
              <w:bottom w:w="57" w:type="dxa"/>
              <w:right w:w="85" w:type="dxa"/>
            </w:tcMar>
            <w:vAlign w:val="center"/>
          </w:tcPr>
          <w:p w14:paraId="24475104" w14:textId="77777777" w:rsidR="00A31176" w:rsidRDefault="00A31176" w:rsidP="00297B51">
            <w:pPr>
              <w:jc w:val="center"/>
              <w:rPr>
                <w:sz w:val="18"/>
                <w:szCs w:val="18"/>
              </w:rPr>
            </w:pPr>
            <w:r>
              <w:rPr>
                <w:sz w:val="18"/>
                <w:szCs w:val="18"/>
              </w:rPr>
              <w:t>Global</w:t>
            </w:r>
          </w:p>
          <w:p w14:paraId="5EFBCF22"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7D462C88" w14:textId="77777777" w:rsidR="00A31176" w:rsidRPr="00917D75" w:rsidRDefault="00A31176" w:rsidP="00297B51">
            <w:pPr>
              <w:jc w:val="center"/>
              <w:rPr>
                <w:sz w:val="18"/>
                <w:szCs w:val="18"/>
              </w:rPr>
            </w:pPr>
          </w:p>
        </w:tc>
      </w:tr>
      <w:tr w:rsidR="00A31176" w:rsidRPr="00917D75" w14:paraId="71790167" w14:textId="77777777" w:rsidTr="00297B51">
        <w:trPr>
          <w:cantSplit/>
          <w:tblHeader/>
        </w:trPr>
        <w:tc>
          <w:tcPr>
            <w:tcW w:w="1384" w:type="dxa"/>
            <w:tcMar>
              <w:top w:w="57" w:type="dxa"/>
              <w:left w:w="85" w:type="dxa"/>
              <w:bottom w:w="57" w:type="dxa"/>
              <w:right w:w="85" w:type="dxa"/>
            </w:tcMar>
            <w:vAlign w:val="center"/>
          </w:tcPr>
          <w:p w14:paraId="66E076A1" w14:textId="77777777" w:rsidR="00A31176" w:rsidRPr="00917D75" w:rsidRDefault="00A31176" w:rsidP="00297B51">
            <w:pPr>
              <w:jc w:val="center"/>
              <w:rPr>
                <w:sz w:val="18"/>
                <w:szCs w:val="18"/>
              </w:rPr>
            </w:pPr>
            <w:proofErr w:type="spellStart"/>
            <w:r w:rsidRPr="00917D75">
              <w:rPr>
                <w:sz w:val="18"/>
                <w:szCs w:val="18"/>
              </w:rPr>
              <w:t>SafeSeaNet</w:t>
            </w:r>
            <w:proofErr w:type="spellEnd"/>
          </w:p>
        </w:tc>
        <w:tc>
          <w:tcPr>
            <w:tcW w:w="1418" w:type="dxa"/>
            <w:tcMar>
              <w:top w:w="57" w:type="dxa"/>
              <w:left w:w="85" w:type="dxa"/>
              <w:bottom w:w="57" w:type="dxa"/>
              <w:right w:w="85" w:type="dxa"/>
            </w:tcMar>
            <w:vAlign w:val="center"/>
          </w:tcPr>
          <w:p w14:paraId="4C33F16E" w14:textId="77777777" w:rsidR="00A31176" w:rsidRPr="00917D75" w:rsidRDefault="00A31176" w:rsidP="00297B51">
            <w:pPr>
              <w:jc w:val="center"/>
              <w:rPr>
                <w:sz w:val="18"/>
                <w:szCs w:val="18"/>
              </w:rPr>
            </w:pPr>
            <w:r w:rsidRPr="00917D75">
              <w:rPr>
                <w:sz w:val="18"/>
                <w:szCs w:val="18"/>
              </w:rPr>
              <w:t>EMSA</w:t>
            </w:r>
          </w:p>
        </w:tc>
        <w:tc>
          <w:tcPr>
            <w:tcW w:w="1417" w:type="dxa"/>
            <w:tcMar>
              <w:top w:w="57" w:type="dxa"/>
              <w:left w:w="85" w:type="dxa"/>
              <w:bottom w:w="57" w:type="dxa"/>
              <w:right w:w="85" w:type="dxa"/>
            </w:tcMar>
            <w:vAlign w:val="center"/>
          </w:tcPr>
          <w:p w14:paraId="7FC1D4DC" w14:textId="77777777" w:rsidR="00A31176" w:rsidRPr="00917D75" w:rsidRDefault="002171C5" w:rsidP="00297B51">
            <w:pPr>
              <w:jc w:val="center"/>
              <w:rPr>
                <w:sz w:val="18"/>
                <w:szCs w:val="18"/>
              </w:rPr>
            </w:pPr>
            <w:r>
              <w:rPr>
                <w:sz w:val="18"/>
                <w:szCs w:val="18"/>
              </w:rPr>
              <w:t>Shared coastal AIS</w:t>
            </w:r>
            <w:r w:rsidR="00A31176" w:rsidRPr="00917D75">
              <w:rPr>
                <w:sz w:val="18"/>
                <w:szCs w:val="18"/>
              </w:rPr>
              <w:t xml:space="preserve"> data</w:t>
            </w:r>
          </w:p>
        </w:tc>
        <w:tc>
          <w:tcPr>
            <w:tcW w:w="1418" w:type="dxa"/>
            <w:tcMar>
              <w:top w:w="57" w:type="dxa"/>
              <w:left w:w="85" w:type="dxa"/>
              <w:bottom w:w="57" w:type="dxa"/>
              <w:right w:w="85" w:type="dxa"/>
            </w:tcMar>
            <w:vAlign w:val="center"/>
          </w:tcPr>
          <w:p w14:paraId="4A0FFC33" w14:textId="77777777"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14:paraId="624B092A" w14:textId="77777777" w:rsidR="00A31176" w:rsidRPr="00917D75" w:rsidRDefault="00A31176" w:rsidP="00297B51">
            <w:pPr>
              <w:jc w:val="center"/>
              <w:rPr>
                <w:sz w:val="18"/>
                <w:szCs w:val="18"/>
              </w:rPr>
            </w:pPr>
            <w:r w:rsidRPr="00917D75">
              <w:rPr>
                <w:sz w:val="18"/>
                <w:szCs w:val="18"/>
              </w:rPr>
              <w:t>EMS maritime administrations</w:t>
            </w:r>
          </w:p>
        </w:tc>
        <w:tc>
          <w:tcPr>
            <w:tcW w:w="1418" w:type="dxa"/>
            <w:tcMar>
              <w:top w:w="57" w:type="dxa"/>
              <w:left w:w="85" w:type="dxa"/>
              <w:bottom w:w="57" w:type="dxa"/>
              <w:right w:w="85" w:type="dxa"/>
            </w:tcMar>
            <w:vAlign w:val="center"/>
          </w:tcPr>
          <w:p w14:paraId="73AB8BE3" w14:textId="77777777" w:rsidR="00A31176" w:rsidRDefault="00A31176" w:rsidP="00297B51">
            <w:pPr>
              <w:jc w:val="center"/>
              <w:rPr>
                <w:sz w:val="18"/>
                <w:szCs w:val="18"/>
              </w:rPr>
            </w:pPr>
            <w:r>
              <w:rPr>
                <w:sz w:val="18"/>
                <w:szCs w:val="18"/>
              </w:rPr>
              <w:t>Regional</w:t>
            </w:r>
          </w:p>
          <w:p w14:paraId="1722786E" w14:textId="77777777" w:rsidR="00A31176" w:rsidRPr="00917D75" w:rsidRDefault="00A31176" w:rsidP="00297B51">
            <w:pPr>
              <w:jc w:val="center"/>
              <w:rPr>
                <w:sz w:val="18"/>
                <w:szCs w:val="18"/>
              </w:rPr>
            </w:pPr>
            <w:r>
              <w:rPr>
                <w:sz w:val="18"/>
                <w:szCs w:val="18"/>
              </w:rPr>
              <w:t>EU Member states</w:t>
            </w:r>
          </w:p>
        </w:tc>
        <w:tc>
          <w:tcPr>
            <w:tcW w:w="1134" w:type="dxa"/>
            <w:tcMar>
              <w:top w:w="57" w:type="dxa"/>
              <w:left w:w="85" w:type="dxa"/>
              <w:bottom w:w="57" w:type="dxa"/>
              <w:right w:w="85" w:type="dxa"/>
            </w:tcMar>
            <w:vAlign w:val="center"/>
          </w:tcPr>
          <w:p w14:paraId="2072DC45" w14:textId="77777777" w:rsidR="00A31176" w:rsidRPr="00917D75" w:rsidRDefault="00A31176" w:rsidP="00297B51">
            <w:pPr>
              <w:jc w:val="center"/>
              <w:rPr>
                <w:sz w:val="18"/>
                <w:szCs w:val="18"/>
              </w:rPr>
            </w:pPr>
          </w:p>
        </w:tc>
      </w:tr>
      <w:tr w:rsidR="00A31176" w:rsidRPr="00917D75" w14:paraId="7658BC67" w14:textId="77777777" w:rsidTr="00297B51">
        <w:trPr>
          <w:cantSplit/>
          <w:tblHeader/>
        </w:trPr>
        <w:tc>
          <w:tcPr>
            <w:tcW w:w="1384" w:type="dxa"/>
            <w:tcMar>
              <w:top w:w="57" w:type="dxa"/>
              <w:left w:w="85" w:type="dxa"/>
              <w:bottom w:w="57" w:type="dxa"/>
              <w:right w:w="85" w:type="dxa"/>
            </w:tcMar>
            <w:vAlign w:val="center"/>
          </w:tcPr>
          <w:p w14:paraId="4A37D16A" w14:textId="77777777" w:rsidR="00A31176" w:rsidRPr="00917D75" w:rsidRDefault="00A31176" w:rsidP="00297B51">
            <w:pPr>
              <w:jc w:val="center"/>
              <w:rPr>
                <w:sz w:val="18"/>
                <w:szCs w:val="18"/>
              </w:rPr>
            </w:pPr>
            <w:proofErr w:type="spellStart"/>
            <w:r w:rsidRPr="00917D75">
              <w:rPr>
                <w:sz w:val="18"/>
                <w:szCs w:val="18"/>
              </w:rPr>
              <w:t>CleanSeaNet</w:t>
            </w:r>
            <w:proofErr w:type="spellEnd"/>
          </w:p>
        </w:tc>
        <w:tc>
          <w:tcPr>
            <w:tcW w:w="1418" w:type="dxa"/>
            <w:tcMar>
              <w:top w:w="57" w:type="dxa"/>
              <w:left w:w="85" w:type="dxa"/>
              <w:bottom w:w="57" w:type="dxa"/>
              <w:right w:w="85" w:type="dxa"/>
            </w:tcMar>
            <w:vAlign w:val="center"/>
          </w:tcPr>
          <w:p w14:paraId="5A69B93B" w14:textId="77777777" w:rsidR="00A31176" w:rsidRPr="00917D75" w:rsidRDefault="00A31176" w:rsidP="00297B51">
            <w:pPr>
              <w:jc w:val="center"/>
              <w:rPr>
                <w:sz w:val="18"/>
                <w:szCs w:val="18"/>
              </w:rPr>
            </w:pPr>
            <w:r w:rsidRPr="00917D75">
              <w:rPr>
                <w:sz w:val="18"/>
                <w:szCs w:val="18"/>
              </w:rPr>
              <w:t>EMSA</w:t>
            </w:r>
          </w:p>
        </w:tc>
        <w:tc>
          <w:tcPr>
            <w:tcW w:w="1417" w:type="dxa"/>
            <w:tcMar>
              <w:top w:w="57" w:type="dxa"/>
              <w:left w:w="85" w:type="dxa"/>
              <w:bottom w:w="57" w:type="dxa"/>
              <w:right w:w="85" w:type="dxa"/>
            </w:tcMar>
            <w:vAlign w:val="center"/>
          </w:tcPr>
          <w:p w14:paraId="24F3F197" w14:textId="77777777" w:rsidR="00A31176" w:rsidRPr="00917D75" w:rsidRDefault="00A31176" w:rsidP="00297B51">
            <w:pPr>
              <w:jc w:val="center"/>
              <w:rPr>
                <w:sz w:val="18"/>
                <w:szCs w:val="18"/>
              </w:rPr>
            </w:pPr>
            <w:r w:rsidRPr="00917D75">
              <w:rPr>
                <w:sz w:val="18"/>
                <w:szCs w:val="18"/>
              </w:rPr>
              <w:t>Satellite surveillance</w:t>
            </w:r>
          </w:p>
        </w:tc>
        <w:tc>
          <w:tcPr>
            <w:tcW w:w="1418" w:type="dxa"/>
            <w:tcMar>
              <w:top w:w="57" w:type="dxa"/>
              <w:left w:w="85" w:type="dxa"/>
              <w:bottom w:w="57" w:type="dxa"/>
              <w:right w:w="85" w:type="dxa"/>
            </w:tcMar>
            <w:vAlign w:val="center"/>
          </w:tcPr>
          <w:p w14:paraId="3D87E993" w14:textId="77777777" w:rsidR="00A31176" w:rsidRPr="00917D75" w:rsidRDefault="00A31176" w:rsidP="00297B51">
            <w:pPr>
              <w:jc w:val="center"/>
              <w:rPr>
                <w:sz w:val="18"/>
                <w:szCs w:val="18"/>
              </w:rPr>
            </w:pPr>
            <w:r w:rsidRPr="00917D75">
              <w:rPr>
                <w:sz w:val="18"/>
                <w:szCs w:val="18"/>
              </w:rPr>
              <w:t>LEO (</w:t>
            </w:r>
            <w:proofErr w:type="spellStart"/>
            <w:r w:rsidRPr="00917D75">
              <w:rPr>
                <w:sz w:val="18"/>
                <w:szCs w:val="18"/>
              </w:rPr>
              <w:t>Envisat</w:t>
            </w:r>
            <w:proofErr w:type="spellEnd"/>
            <w:r w:rsidRPr="00917D75">
              <w:rPr>
                <w:sz w:val="18"/>
                <w:szCs w:val="18"/>
              </w:rPr>
              <w:t>) + central server</w:t>
            </w:r>
          </w:p>
        </w:tc>
        <w:tc>
          <w:tcPr>
            <w:tcW w:w="1275" w:type="dxa"/>
            <w:tcMar>
              <w:top w:w="57" w:type="dxa"/>
              <w:left w:w="85" w:type="dxa"/>
              <w:bottom w:w="57" w:type="dxa"/>
              <w:right w:w="85" w:type="dxa"/>
            </w:tcMar>
            <w:vAlign w:val="center"/>
          </w:tcPr>
          <w:p w14:paraId="22187D54" w14:textId="77777777" w:rsidR="00A31176" w:rsidRPr="00917D75" w:rsidRDefault="00A31176" w:rsidP="00297B51">
            <w:pPr>
              <w:jc w:val="center"/>
              <w:rPr>
                <w:sz w:val="18"/>
                <w:szCs w:val="18"/>
              </w:rPr>
            </w:pPr>
            <w:r w:rsidRPr="00917D75">
              <w:rPr>
                <w:sz w:val="18"/>
                <w:szCs w:val="18"/>
              </w:rPr>
              <w:t>EMS maritime administrations</w:t>
            </w:r>
          </w:p>
        </w:tc>
        <w:tc>
          <w:tcPr>
            <w:tcW w:w="1418" w:type="dxa"/>
            <w:tcMar>
              <w:top w:w="57" w:type="dxa"/>
              <w:left w:w="85" w:type="dxa"/>
              <w:bottom w:w="57" w:type="dxa"/>
              <w:right w:w="85" w:type="dxa"/>
            </w:tcMar>
            <w:vAlign w:val="center"/>
          </w:tcPr>
          <w:p w14:paraId="208CB996" w14:textId="77777777" w:rsidR="00A31176" w:rsidRDefault="00A31176" w:rsidP="00297B51">
            <w:pPr>
              <w:jc w:val="center"/>
              <w:rPr>
                <w:sz w:val="18"/>
                <w:szCs w:val="18"/>
              </w:rPr>
            </w:pPr>
            <w:r>
              <w:rPr>
                <w:sz w:val="18"/>
                <w:szCs w:val="18"/>
              </w:rPr>
              <w:t>Regional</w:t>
            </w:r>
          </w:p>
          <w:p w14:paraId="51B88090" w14:textId="77777777" w:rsidR="00A31176" w:rsidRPr="00917D75" w:rsidRDefault="00A31176" w:rsidP="00297B51">
            <w:pPr>
              <w:jc w:val="center"/>
              <w:rPr>
                <w:sz w:val="18"/>
                <w:szCs w:val="18"/>
              </w:rPr>
            </w:pPr>
            <w:r>
              <w:rPr>
                <w:sz w:val="18"/>
                <w:szCs w:val="18"/>
              </w:rPr>
              <w:t>EU Member states</w:t>
            </w:r>
          </w:p>
        </w:tc>
        <w:tc>
          <w:tcPr>
            <w:tcW w:w="1134" w:type="dxa"/>
            <w:tcMar>
              <w:top w:w="57" w:type="dxa"/>
              <w:left w:w="85" w:type="dxa"/>
              <w:bottom w:w="57" w:type="dxa"/>
              <w:right w:w="85" w:type="dxa"/>
            </w:tcMar>
            <w:vAlign w:val="center"/>
          </w:tcPr>
          <w:p w14:paraId="2E2902AF" w14:textId="77777777" w:rsidR="00A31176" w:rsidRPr="00917D75" w:rsidRDefault="00A31176" w:rsidP="00297B51">
            <w:pPr>
              <w:jc w:val="center"/>
              <w:rPr>
                <w:sz w:val="18"/>
                <w:szCs w:val="18"/>
              </w:rPr>
            </w:pPr>
          </w:p>
        </w:tc>
      </w:tr>
      <w:tr w:rsidR="00A31176" w:rsidRPr="00917D75" w14:paraId="1BF23834" w14:textId="77777777" w:rsidTr="00297B51">
        <w:trPr>
          <w:cantSplit/>
          <w:tblHeader/>
        </w:trPr>
        <w:tc>
          <w:tcPr>
            <w:tcW w:w="1384" w:type="dxa"/>
            <w:tcMar>
              <w:top w:w="57" w:type="dxa"/>
              <w:left w:w="85" w:type="dxa"/>
              <w:bottom w:w="57" w:type="dxa"/>
              <w:right w:w="85" w:type="dxa"/>
            </w:tcMar>
            <w:vAlign w:val="center"/>
          </w:tcPr>
          <w:p w14:paraId="4540AA89" w14:textId="77777777" w:rsidR="00A31176" w:rsidRPr="00917D75" w:rsidRDefault="00A31176" w:rsidP="00297B51">
            <w:pPr>
              <w:jc w:val="center"/>
              <w:rPr>
                <w:sz w:val="18"/>
                <w:szCs w:val="18"/>
              </w:rPr>
            </w:pPr>
            <w:r w:rsidRPr="00917D75">
              <w:rPr>
                <w:sz w:val="18"/>
                <w:szCs w:val="18"/>
              </w:rPr>
              <w:t>MSSIS</w:t>
            </w:r>
          </w:p>
        </w:tc>
        <w:tc>
          <w:tcPr>
            <w:tcW w:w="1418" w:type="dxa"/>
            <w:tcMar>
              <w:top w:w="57" w:type="dxa"/>
              <w:left w:w="85" w:type="dxa"/>
              <w:bottom w:w="57" w:type="dxa"/>
              <w:right w:w="85" w:type="dxa"/>
            </w:tcMar>
            <w:vAlign w:val="center"/>
          </w:tcPr>
          <w:p w14:paraId="5CDB31FE" w14:textId="77777777" w:rsidR="00A31176" w:rsidRPr="00917D75" w:rsidRDefault="00A31176" w:rsidP="00297B51">
            <w:pPr>
              <w:jc w:val="center"/>
              <w:rPr>
                <w:sz w:val="18"/>
                <w:szCs w:val="18"/>
              </w:rPr>
            </w:pPr>
            <w:r w:rsidRPr="00917D75">
              <w:rPr>
                <w:sz w:val="18"/>
                <w:szCs w:val="18"/>
              </w:rPr>
              <w:t>US DOT</w:t>
            </w:r>
          </w:p>
        </w:tc>
        <w:tc>
          <w:tcPr>
            <w:tcW w:w="1417" w:type="dxa"/>
            <w:tcMar>
              <w:top w:w="57" w:type="dxa"/>
              <w:left w:w="85" w:type="dxa"/>
              <w:bottom w:w="57" w:type="dxa"/>
              <w:right w:w="85" w:type="dxa"/>
            </w:tcMar>
            <w:vAlign w:val="center"/>
          </w:tcPr>
          <w:p w14:paraId="6019D083" w14:textId="77777777" w:rsidR="00A31176" w:rsidRPr="00917D75" w:rsidRDefault="00A31176" w:rsidP="00297B51">
            <w:pPr>
              <w:jc w:val="center"/>
              <w:rPr>
                <w:sz w:val="18"/>
                <w:szCs w:val="18"/>
              </w:rPr>
            </w:pPr>
            <w:r w:rsidRPr="00917D75">
              <w:rPr>
                <w:sz w:val="18"/>
                <w:szCs w:val="18"/>
              </w:rPr>
              <w:t xml:space="preserve">Shared coastal </w:t>
            </w:r>
            <w:r>
              <w:rPr>
                <w:sz w:val="18"/>
                <w:szCs w:val="18"/>
              </w:rPr>
              <w:t xml:space="preserve">AIS &amp; </w:t>
            </w:r>
            <w:r w:rsidRPr="00917D75">
              <w:rPr>
                <w:sz w:val="18"/>
                <w:szCs w:val="18"/>
              </w:rPr>
              <w:t>radar data</w:t>
            </w:r>
          </w:p>
        </w:tc>
        <w:tc>
          <w:tcPr>
            <w:tcW w:w="1418" w:type="dxa"/>
            <w:tcMar>
              <w:top w:w="57" w:type="dxa"/>
              <w:left w:w="85" w:type="dxa"/>
              <w:bottom w:w="57" w:type="dxa"/>
              <w:right w:w="85" w:type="dxa"/>
            </w:tcMar>
            <w:vAlign w:val="center"/>
          </w:tcPr>
          <w:p w14:paraId="5961195D" w14:textId="77777777"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14:paraId="7D16F493" w14:textId="77777777" w:rsidR="00A31176" w:rsidRPr="00917D75" w:rsidRDefault="00A31176" w:rsidP="00297B51">
            <w:pPr>
              <w:jc w:val="center"/>
              <w:rPr>
                <w:sz w:val="18"/>
                <w:szCs w:val="18"/>
              </w:rPr>
            </w:pPr>
            <w:r w:rsidRPr="00917D75">
              <w:rPr>
                <w:sz w:val="18"/>
                <w:szCs w:val="18"/>
              </w:rPr>
              <w:t>Government agencies</w:t>
            </w:r>
          </w:p>
        </w:tc>
        <w:tc>
          <w:tcPr>
            <w:tcW w:w="1418" w:type="dxa"/>
            <w:tcMar>
              <w:top w:w="57" w:type="dxa"/>
              <w:left w:w="85" w:type="dxa"/>
              <w:bottom w:w="57" w:type="dxa"/>
              <w:right w:w="85" w:type="dxa"/>
            </w:tcMar>
            <w:vAlign w:val="center"/>
          </w:tcPr>
          <w:p w14:paraId="74B1ABE7" w14:textId="77777777" w:rsidR="00A31176" w:rsidRDefault="00A31176" w:rsidP="00297B51">
            <w:pPr>
              <w:jc w:val="center"/>
              <w:rPr>
                <w:sz w:val="18"/>
                <w:szCs w:val="18"/>
              </w:rPr>
            </w:pPr>
            <w:r>
              <w:rPr>
                <w:sz w:val="18"/>
                <w:szCs w:val="18"/>
              </w:rPr>
              <w:t>Global</w:t>
            </w:r>
          </w:p>
          <w:p w14:paraId="5F1CAA89"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69C74014" w14:textId="77777777" w:rsidR="00A31176" w:rsidRPr="00917D75" w:rsidRDefault="00A31176" w:rsidP="00297B51">
            <w:pPr>
              <w:jc w:val="center"/>
              <w:rPr>
                <w:sz w:val="18"/>
                <w:szCs w:val="18"/>
              </w:rPr>
            </w:pPr>
          </w:p>
        </w:tc>
      </w:tr>
      <w:tr w:rsidR="00A31176" w:rsidRPr="00917D75" w14:paraId="1EF61828" w14:textId="77777777" w:rsidTr="00297B51">
        <w:trPr>
          <w:cantSplit/>
          <w:tblHeader/>
        </w:trPr>
        <w:tc>
          <w:tcPr>
            <w:tcW w:w="1384" w:type="dxa"/>
            <w:tcMar>
              <w:top w:w="57" w:type="dxa"/>
              <w:left w:w="85" w:type="dxa"/>
              <w:bottom w:w="57" w:type="dxa"/>
              <w:right w:w="85" w:type="dxa"/>
            </w:tcMar>
            <w:vAlign w:val="center"/>
          </w:tcPr>
          <w:p w14:paraId="3662DCD0" w14:textId="77777777" w:rsidR="00A31176" w:rsidRPr="00917D75" w:rsidRDefault="00A31176" w:rsidP="00297B51">
            <w:pPr>
              <w:jc w:val="center"/>
              <w:rPr>
                <w:sz w:val="18"/>
                <w:szCs w:val="18"/>
              </w:rPr>
            </w:pPr>
            <w:proofErr w:type="spellStart"/>
            <w:r w:rsidRPr="00917D75">
              <w:rPr>
                <w:sz w:val="18"/>
                <w:szCs w:val="18"/>
              </w:rPr>
              <w:t>OrbComm</w:t>
            </w:r>
            <w:proofErr w:type="spellEnd"/>
          </w:p>
        </w:tc>
        <w:tc>
          <w:tcPr>
            <w:tcW w:w="1418" w:type="dxa"/>
            <w:tcMar>
              <w:top w:w="57" w:type="dxa"/>
              <w:left w:w="85" w:type="dxa"/>
              <w:bottom w:w="57" w:type="dxa"/>
              <w:right w:w="85" w:type="dxa"/>
            </w:tcMar>
            <w:vAlign w:val="center"/>
          </w:tcPr>
          <w:p w14:paraId="09BDDAB4" w14:textId="77777777" w:rsidR="00A31176" w:rsidRPr="00917D75" w:rsidRDefault="00A31176" w:rsidP="00297B51">
            <w:pPr>
              <w:jc w:val="center"/>
              <w:rPr>
                <w:sz w:val="18"/>
                <w:szCs w:val="18"/>
              </w:rPr>
            </w:pPr>
            <w:proofErr w:type="spellStart"/>
            <w:r w:rsidRPr="00917D75">
              <w:rPr>
                <w:sz w:val="18"/>
                <w:szCs w:val="18"/>
              </w:rPr>
              <w:t>OrbComm</w:t>
            </w:r>
            <w:proofErr w:type="spellEnd"/>
          </w:p>
        </w:tc>
        <w:tc>
          <w:tcPr>
            <w:tcW w:w="1417" w:type="dxa"/>
            <w:tcMar>
              <w:top w:w="57" w:type="dxa"/>
              <w:left w:w="85" w:type="dxa"/>
              <w:bottom w:w="57" w:type="dxa"/>
              <w:right w:w="85" w:type="dxa"/>
            </w:tcMar>
            <w:vAlign w:val="center"/>
          </w:tcPr>
          <w:p w14:paraId="537BD546" w14:textId="77777777" w:rsidR="00A31176" w:rsidRPr="00917D75" w:rsidRDefault="00A31176" w:rsidP="00297B51">
            <w:pPr>
              <w:jc w:val="center"/>
              <w:rPr>
                <w:sz w:val="18"/>
                <w:szCs w:val="18"/>
              </w:rPr>
            </w:pPr>
            <w:r w:rsidRPr="00917D75">
              <w:rPr>
                <w:sz w:val="18"/>
                <w:szCs w:val="18"/>
              </w:rPr>
              <w:t>Commercial SAT AIS</w:t>
            </w:r>
          </w:p>
        </w:tc>
        <w:tc>
          <w:tcPr>
            <w:tcW w:w="1418" w:type="dxa"/>
            <w:tcMar>
              <w:top w:w="57" w:type="dxa"/>
              <w:left w:w="85" w:type="dxa"/>
              <w:bottom w:w="57" w:type="dxa"/>
              <w:right w:w="85" w:type="dxa"/>
            </w:tcMar>
            <w:vAlign w:val="center"/>
          </w:tcPr>
          <w:p w14:paraId="50B1CCE0" w14:textId="77777777" w:rsidR="00A31176" w:rsidRPr="00917D75" w:rsidRDefault="00A31176" w:rsidP="00297B51">
            <w:pPr>
              <w:jc w:val="center"/>
              <w:rPr>
                <w:sz w:val="18"/>
                <w:szCs w:val="18"/>
              </w:rPr>
            </w:pPr>
            <w:r w:rsidRPr="00917D75">
              <w:rPr>
                <w:sz w:val="18"/>
                <w:szCs w:val="18"/>
              </w:rPr>
              <w:t>LEO + central server</w:t>
            </w:r>
          </w:p>
        </w:tc>
        <w:tc>
          <w:tcPr>
            <w:tcW w:w="1275" w:type="dxa"/>
            <w:tcMar>
              <w:top w:w="57" w:type="dxa"/>
              <w:left w:w="85" w:type="dxa"/>
              <w:bottom w:w="57" w:type="dxa"/>
              <w:right w:w="85" w:type="dxa"/>
            </w:tcMar>
            <w:vAlign w:val="center"/>
          </w:tcPr>
          <w:p w14:paraId="500D7D2C" w14:textId="77777777" w:rsidR="00A31176" w:rsidRPr="00917D75" w:rsidRDefault="00A31176" w:rsidP="00297B51">
            <w:pPr>
              <w:jc w:val="center"/>
              <w:rPr>
                <w:sz w:val="18"/>
                <w:szCs w:val="18"/>
              </w:rPr>
            </w:pPr>
            <w:r>
              <w:rPr>
                <w:sz w:val="18"/>
                <w:szCs w:val="18"/>
              </w:rPr>
              <w:t>Commercial customers</w:t>
            </w:r>
          </w:p>
        </w:tc>
        <w:tc>
          <w:tcPr>
            <w:tcW w:w="1418" w:type="dxa"/>
            <w:tcMar>
              <w:top w:w="57" w:type="dxa"/>
              <w:left w:w="85" w:type="dxa"/>
              <w:bottom w:w="57" w:type="dxa"/>
              <w:right w:w="85" w:type="dxa"/>
            </w:tcMar>
            <w:vAlign w:val="center"/>
          </w:tcPr>
          <w:p w14:paraId="3087EBFC" w14:textId="77777777" w:rsidR="00A31176" w:rsidRDefault="00A31176" w:rsidP="00297B51">
            <w:pPr>
              <w:jc w:val="center"/>
              <w:rPr>
                <w:sz w:val="18"/>
                <w:szCs w:val="18"/>
              </w:rPr>
            </w:pPr>
            <w:r>
              <w:rPr>
                <w:sz w:val="18"/>
                <w:szCs w:val="18"/>
              </w:rPr>
              <w:t>Global</w:t>
            </w:r>
          </w:p>
          <w:p w14:paraId="6974E4B5" w14:textId="77777777" w:rsidR="00A31176" w:rsidRPr="00917D75" w:rsidRDefault="00A31176" w:rsidP="00297B51">
            <w:pPr>
              <w:jc w:val="center"/>
              <w:rPr>
                <w:sz w:val="18"/>
                <w:szCs w:val="18"/>
              </w:rPr>
            </w:pPr>
            <w:r>
              <w:rPr>
                <w:sz w:val="18"/>
                <w:szCs w:val="18"/>
              </w:rPr>
              <w:t>Commercial</w:t>
            </w:r>
          </w:p>
        </w:tc>
        <w:tc>
          <w:tcPr>
            <w:tcW w:w="1134" w:type="dxa"/>
            <w:tcMar>
              <w:top w:w="57" w:type="dxa"/>
              <w:left w:w="85" w:type="dxa"/>
              <w:bottom w:w="57" w:type="dxa"/>
              <w:right w:w="85" w:type="dxa"/>
            </w:tcMar>
            <w:vAlign w:val="center"/>
          </w:tcPr>
          <w:p w14:paraId="4476DC81" w14:textId="77777777" w:rsidR="00A31176" w:rsidRPr="00917D75" w:rsidRDefault="00A31176" w:rsidP="00297B51">
            <w:pPr>
              <w:jc w:val="center"/>
              <w:rPr>
                <w:sz w:val="18"/>
                <w:szCs w:val="18"/>
              </w:rPr>
            </w:pPr>
          </w:p>
        </w:tc>
      </w:tr>
      <w:tr w:rsidR="00A31176" w:rsidRPr="00917D75" w14:paraId="57F5804B" w14:textId="77777777" w:rsidTr="00297B51">
        <w:trPr>
          <w:cantSplit/>
          <w:tblHeader/>
        </w:trPr>
        <w:tc>
          <w:tcPr>
            <w:tcW w:w="1384" w:type="dxa"/>
            <w:tcMar>
              <w:top w:w="57" w:type="dxa"/>
              <w:left w:w="85" w:type="dxa"/>
              <w:bottom w:w="57" w:type="dxa"/>
              <w:right w:w="85" w:type="dxa"/>
            </w:tcMar>
            <w:vAlign w:val="center"/>
          </w:tcPr>
          <w:p w14:paraId="62098175" w14:textId="77777777" w:rsidR="00A31176" w:rsidRPr="00917D75" w:rsidRDefault="00A31176" w:rsidP="00297B51">
            <w:pPr>
              <w:jc w:val="center"/>
              <w:rPr>
                <w:sz w:val="18"/>
                <w:szCs w:val="18"/>
              </w:rPr>
            </w:pPr>
            <w:proofErr w:type="spellStart"/>
            <w:r w:rsidRPr="00917D75">
              <w:rPr>
                <w:sz w:val="18"/>
                <w:szCs w:val="18"/>
              </w:rPr>
              <w:t>ExactEarth</w:t>
            </w:r>
            <w:proofErr w:type="spellEnd"/>
          </w:p>
        </w:tc>
        <w:tc>
          <w:tcPr>
            <w:tcW w:w="1418" w:type="dxa"/>
            <w:tcMar>
              <w:top w:w="57" w:type="dxa"/>
              <w:left w:w="85" w:type="dxa"/>
              <w:bottom w:w="57" w:type="dxa"/>
              <w:right w:w="85" w:type="dxa"/>
            </w:tcMar>
            <w:vAlign w:val="center"/>
          </w:tcPr>
          <w:p w14:paraId="21B857EC" w14:textId="77777777" w:rsidR="00A31176" w:rsidRPr="00917D75" w:rsidRDefault="00A31176" w:rsidP="00297B51">
            <w:pPr>
              <w:jc w:val="center"/>
              <w:rPr>
                <w:sz w:val="18"/>
                <w:szCs w:val="18"/>
              </w:rPr>
            </w:pPr>
            <w:proofErr w:type="spellStart"/>
            <w:r w:rsidRPr="00917D75">
              <w:rPr>
                <w:sz w:val="18"/>
                <w:szCs w:val="18"/>
              </w:rPr>
              <w:t>ExactEarth</w:t>
            </w:r>
            <w:proofErr w:type="spellEnd"/>
          </w:p>
        </w:tc>
        <w:tc>
          <w:tcPr>
            <w:tcW w:w="1417" w:type="dxa"/>
            <w:tcMar>
              <w:top w:w="57" w:type="dxa"/>
              <w:left w:w="85" w:type="dxa"/>
              <w:bottom w:w="57" w:type="dxa"/>
              <w:right w:w="85" w:type="dxa"/>
            </w:tcMar>
            <w:vAlign w:val="center"/>
          </w:tcPr>
          <w:p w14:paraId="3811BA39" w14:textId="77777777" w:rsidR="00A31176" w:rsidRPr="00917D75" w:rsidRDefault="00A31176" w:rsidP="00297B51">
            <w:pPr>
              <w:jc w:val="center"/>
              <w:rPr>
                <w:sz w:val="18"/>
                <w:szCs w:val="18"/>
              </w:rPr>
            </w:pPr>
            <w:r w:rsidRPr="00917D75">
              <w:rPr>
                <w:sz w:val="18"/>
                <w:szCs w:val="18"/>
              </w:rPr>
              <w:t>Commercial SAT AIS</w:t>
            </w:r>
          </w:p>
        </w:tc>
        <w:tc>
          <w:tcPr>
            <w:tcW w:w="1418" w:type="dxa"/>
            <w:tcMar>
              <w:top w:w="57" w:type="dxa"/>
              <w:left w:w="85" w:type="dxa"/>
              <w:bottom w:w="57" w:type="dxa"/>
              <w:right w:w="85" w:type="dxa"/>
            </w:tcMar>
            <w:vAlign w:val="center"/>
          </w:tcPr>
          <w:p w14:paraId="1B21ED1C" w14:textId="77777777" w:rsidR="00A31176" w:rsidRPr="00917D75" w:rsidRDefault="00A31176" w:rsidP="00297B51">
            <w:pPr>
              <w:jc w:val="center"/>
              <w:rPr>
                <w:sz w:val="18"/>
                <w:szCs w:val="18"/>
              </w:rPr>
            </w:pPr>
            <w:r w:rsidRPr="00917D75">
              <w:rPr>
                <w:sz w:val="18"/>
                <w:szCs w:val="18"/>
              </w:rPr>
              <w:t>LEO + central server</w:t>
            </w:r>
          </w:p>
        </w:tc>
        <w:tc>
          <w:tcPr>
            <w:tcW w:w="1275" w:type="dxa"/>
            <w:tcMar>
              <w:top w:w="57" w:type="dxa"/>
              <w:left w:w="85" w:type="dxa"/>
              <w:bottom w:w="57" w:type="dxa"/>
              <w:right w:w="85" w:type="dxa"/>
            </w:tcMar>
            <w:vAlign w:val="center"/>
          </w:tcPr>
          <w:p w14:paraId="7F91FAD3" w14:textId="77777777" w:rsidR="00A31176" w:rsidRPr="00917D75" w:rsidRDefault="00A31176" w:rsidP="00297B51">
            <w:pPr>
              <w:jc w:val="center"/>
              <w:rPr>
                <w:sz w:val="18"/>
                <w:szCs w:val="18"/>
              </w:rPr>
            </w:pPr>
            <w:r>
              <w:rPr>
                <w:sz w:val="18"/>
                <w:szCs w:val="18"/>
              </w:rPr>
              <w:t>Commercial Customer</w:t>
            </w:r>
          </w:p>
        </w:tc>
        <w:tc>
          <w:tcPr>
            <w:tcW w:w="1418" w:type="dxa"/>
            <w:tcMar>
              <w:top w:w="57" w:type="dxa"/>
              <w:left w:w="85" w:type="dxa"/>
              <w:bottom w:w="57" w:type="dxa"/>
              <w:right w:w="85" w:type="dxa"/>
            </w:tcMar>
            <w:vAlign w:val="center"/>
          </w:tcPr>
          <w:p w14:paraId="1E505E93" w14:textId="77777777" w:rsidR="00A31176" w:rsidRDefault="00A31176" w:rsidP="00297B51">
            <w:pPr>
              <w:jc w:val="center"/>
              <w:rPr>
                <w:sz w:val="18"/>
                <w:szCs w:val="18"/>
              </w:rPr>
            </w:pPr>
            <w:r>
              <w:rPr>
                <w:sz w:val="18"/>
                <w:szCs w:val="18"/>
              </w:rPr>
              <w:t>Global</w:t>
            </w:r>
          </w:p>
          <w:p w14:paraId="0C48F2DD" w14:textId="77777777" w:rsidR="00A31176" w:rsidRPr="00917D75" w:rsidRDefault="00A31176" w:rsidP="00297B51">
            <w:pPr>
              <w:jc w:val="center"/>
              <w:rPr>
                <w:sz w:val="18"/>
                <w:szCs w:val="18"/>
              </w:rPr>
            </w:pPr>
            <w:r>
              <w:rPr>
                <w:sz w:val="18"/>
                <w:szCs w:val="18"/>
              </w:rPr>
              <w:t>Commercial</w:t>
            </w:r>
          </w:p>
        </w:tc>
        <w:tc>
          <w:tcPr>
            <w:tcW w:w="1134" w:type="dxa"/>
            <w:tcMar>
              <w:top w:w="57" w:type="dxa"/>
              <w:left w:w="85" w:type="dxa"/>
              <w:bottom w:w="57" w:type="dxa"/>
              <w:right w:w="85" w:type="dxa"/>
            </w:tcMar>
            <w:vAlign w:val="center"/>
          </w:tcPr>
          <w:p w14:paraId="6599CA5F" w14:textId="77777777" w:rsidR="00A31176" w:rsidRPr="00917D75" w:rsidRDefault="00A31176" w:rsidP="00297B51">
            <w:pPr>
              <w:jc w:val="center"/>
              <w:rPr>
                <w:sz w:val="18"/>
                <w:szCs w:val="18"/>
              </w:rPr>
            </w:pPr>
          </w:p>
        </w:tc>
      </w:tr>
      <w:tr w:rsidR="00A31176" w:rsidRPr="00917D75" w14:paraId="4EB88D1D" w14:textId="77777777" w:rsidTr="00297B51">
        <w:trPr>
          <w:cantSplit/>
          <w:tblHeader/>
        </w:trPr>
        <w:tc>
          <w:tcPr>
            <w:tcW w:w="1384" w:type="dxa"/>
            <w:tcMar>
              <w:top w:w="57" w:type="dxa"/>
              <w:left w:w="85" w:type="dxa"/>
              <w:bottom w:w="57" w:type="dxa"/>
              <w:right w:w="85" w:type="dxa"/>
            </w:tcMar>
            <w:vAlign w:val="center"/>
          </w:tcPr>
          <w:p w14:paraId="004798AA" w14:textId="77777777" w:rsidR="00A31176" w:rsidRPr="00917D75" w:rsidRDefault="00A31176" w:rsidP="00297B51">
            <w:pPr>
              <w:jc w:val="center"/>
              <w:rPr>
                <w:sz w:val="18"/>
                <w:szCs w:val="18"/>
              </w:rPr>
            </w:pPr>
            <w:r>
              <w:rPr>
                <w:sz w:val="18"/>
                <w:szCs w:val="18"/>
              </w:rPr>
              <w:t>North Atlantic Information Server</w:t>
            </w:r>
          </w:p>
        </w:tc>
        <w:tc>
          <w:tcPr>
            <w:tcW w:w="1418" w:type="dxa"/>
            <w:tcMar>
              <w:top w:w="57" w:type="dxa"/>
              <w:left w:w="85" w:type="dxa"/>
              <w:bottom w:w="57" w:type="dxa"/>
              <w:right w:w="85" w:type="dxa"/>
            </w:tcMar>
            <w:vAlign w:val="center"/>
          </w:tcPr>
          <w:p w14:paraId="55B855F2" w14:textId="77777777" w:rsidR="00A31176" w:rsidRPr="00917D75" w:rsidRDefault="00A31176" w:rsidP="00297B51">
            <w:pPr>
              <w:jc w:val="center"/>
              <w:rPr>
                <w:sz w:val="18"/>
                <w:szCs w:val="18"/>
              </w:rPr>
            </w:pPr>
            <w:r w:rsidRPr="00917D75">
              <w:rPr>
                <w:sz w:val="18"/>
                <w:szCs w:val="18"/>
              </w:rPr>
              <w:t>NCA</w:t>
            </w:r>
          </w:p>
        </w:tc>
        <w:tc>
          <w:tcPr>
            <w:tcW w:w="1417" w:type="dxa"/>
            <w:tcMar>
              <w:top w:w="57" w:type="dxa"/>
              <w:left w:w="85" w:type="dxa"/>
              <w:bottom w:w="57" w:type="dxa"/>
              <w:right w:w="85" w:type="dxa"/>
            </w:tcMar>
            <w:vAlign w:val="center"/>
          </w:tcPr>
          <w:p w14:paraId="1BC61ADB" w14:textId="77777777" w:rsidR="00A31176" w:rsidRPr="00917D75" w:rsidRDefault="00A31176" w:rsidP="00297B51">
            <w:pPr>
              <w:jc w:val="center"/>
              <w:rPr>
                <w:sz w:val="18"/>
                <w:szCs w:val="18"/>
              </w:rPr>
            </w:pPr>
            <w:r w:rsidRPr="00917D75">
              <w:rPr>
                <w:sz w:val="18"/>
                <w:szCs w:val="18"/>
              </w:rPr>
              <w:t xml:space="preserve">National </w:t>
            </w:r>
            <w:r>
              <w:rPr>
                <w:sz w:val="18"/>
                <w:szCs w:val="18"/>
              </w:rPr>
              <w:t xml:space="preserve">Coastal and </w:t>
            </w:r>
            <w:r w:rsidRPr="00917D75">
              <w:rPr>
                <w:sz w:val="18"/>
                <w:szCs w:val="18"/>
              </w:rPr>
              <w:t>SAT AIS</w:t>
            </w:r>
          </w:p>
        </w:tc>
        <w:tc>
          <w:tcPr>
            <w:tcW w:w="1418" w:type="dxa"/>
            <w:tcMar>
              <w:top w:w="57" w:type="dxa"/>
              <w:left w:w="85" w:type="dxa"/>
              <w:bottom w:w="57" w:type="dxa"/>
              <w:right w:w="85" w:type="dxa"/>
            </w:tcMar>
            <w:vAlign w:val="center"/>
          </w:tcPr>
          <w:p w14:paraId="1A0101AD" w14:textId="77777777" w:rsidR="00A31176" w:rsidRPr="00917D75" w:rsidRDefault="00A31176" w:rsidP="00297B51">
            <w:pPr>
              <w:jc w:val="center"/>
              <w:rPr>
                <w:sz w:val="18"/>
                <w:szCs w:val="18"/>
              </w:rPr>
            </w:pPr>
            <w:r w:rsidRPr="00917D75">
              <w:rPr>
                <w:sz w:val="18"/>
                <w:szCs w:val="18"/>
              </w:rPr>
              <w:t>LEO + central server</w:t>
            </w:r>
          </w:p>
        </w:tc>
        <w:tc>
          <w:tcPr>
            <w:tcW w:w="1275" w:type="dxa"/>
            <w:tcMar>
              <w:top w:w="57" w:type="dxa"/>
              <w:left w:w="85" w:type="dxa"/>
              <w:bottom w:w="57" w:type="dxa"/>
              <w:right w:w="85" w:type="dxa"/>
            </w:tcMar>
            <w:vAlign w:val="center"/>
          </w:tcPr>
          <w:p w14:paraId="33AA1394" w14:textId="77777777" w:rsidR="00A31176" w:rsidRPr="00917D75" w:rsidRDefault="00A31176" w:rsidP="00297B51">
            <w:pPr>
              <w:jc w:val="center"/>
              <w:rPr>
                <w:sz w:val="18"/>
                <w:szCs w:val="18"/>
              </w:rPr>
            </w:pPr>
            <w:r w:rsidRPr="00917D75">
              <w:rPr>
                <w:sz w:val="18"/>
                <w:szCs w:val="18"/>
              </w:rPr>
              <w:t>Norwegian Government agencies</w:t>
            </w:r>
            <w:r>
              <w:rPr>
                <w:sz w:val="18"/>
                <w:szCs w:val="18"/>
              </w:rPr>
              <w:t xml:space="preserve"> and other North Atlantic governments</w:t>
            </w:r>
          </w:p>
        </w:tc>
        <w:tc>
          <w:tcPr>
            <w:tcW w:w="1418" w:type="dxa"/>
            <w:tcMar>
              <w:top w:w="57" w:type="dxa"/>
              <w:left w:w="85" w:type="dxa"/>
              <w:bottom w:w="57" w:type="dxa"/>
              <w:right w:w="85" w:type="dxa"/>
            </w:tcMar>
            <w:vAlign w:val="center"/>
          </w:tcPr>
          <w:p w14:paraId="1EBDE46B" w14:textId="77777777" w:rsidR="00A31176" w:rsidRDefault="00A31176" w:rsidP="00297B51">
            <w:pPr>
              <w:jc w:val="center"/>
              <w:rPr>
                <w:sz w:val="18"/>
                <w:szCs w:val="18"/>
              </w:rPr>
            </w:pPr>
            <w:r>
              <w:rPr>
                <w:sz w:val="18"/>
                <w:szCs w:val="18"/>
              </w:rPr>
              <w:t>Regional</w:t>
            </w:r>
          </w:p>
          <w:p w14:paraId="75F09391" w14:textId="77777777" w:rsidR="00A31176" w:rsidRDefault="00A31176" w:rsidP="00297B51">
            <w:pPr>
              <w:jc w:val="center"/>
              <w:rPr>
                <w:sz w:val="18"/>
                <w:szCs w:val="18"/>
              </w:rPr>
            </w:pPr>
            <w:r>
              <w:rPr>
                <w:sz w:val="18"/>
                <w:szCs w:val="18"/>
              </w:rPr>
              <w:t>Governmental</w:t>
            </w:r>
          </w:p>
          <w:p w14:paraId="295A1272" w14:textId="77777777" w:rsidR="00A31176" w:rsidRDefault="00A31176" w:rsidP="00297B51">
            <w:pPr>
              <w:jc w:val="center"/>
              <w:rPr>
                <w:sz w:val="18"/>
                <w:szCs w:val="18"/>
              </w:rPr>
            </w:pPr>
          </w:p>
          <w:p w14:paraId="7F82611F" w14:textId="77777777" w:rsidR="00A31176" w:rsidRPr="00917D75" w:rsidRDefault="00A31176" w:rsidP="00297B51">
            <w:pPr>
              <w:jc w:val="center"/>
              <w:rPr>
                <w:sz w:val="18"/>
                <w:szCs w:val="18"/>
              </w:rPr>
            </w:pPr>
            <w:r w:rsidRPr="00917D75">
              <w:rPr>
                <w:sz w:val="18"/>
                <w:szCs w:val="18"/>
              </w:rPr>
              <w:t>AISSAT-1</w:t>
            </w:r>
          </w:p>
        </w:tc>
        <w:tc>
          <w:tcPr>
            <w:tcW w:w="1134" w:type="dxa"/>
            <w:tcMar>
              <w:top w:w="57" w:type="dxa"/>
              <w:left w:w="85" w:type="dxa"/>
              <w:bottom w:w="57" w:type="dxa"/>
              <w:right w:w="85" w:type="dxa"/>
            </w:tcMar>
            <w:vAlign w:val="center"/>
          </w:tcPr>
          <w:p w14:paraId="47D4EDEE" w14:textId="77777777" w:rsidR="00A31176" w:rsidRPr="00917D75" w:rsidRDefault="00A31176" w:rsidP="00297B51">
            <w:pPr>
              <w:jc w:val="center"/>
              <w:rPr>
                <w:sz w:val="18"/>
                <w:szCs w:val="18"/>
              </w:rPr>
            </w:pPr>
          </w:p>
        </w:tc>
      </w:tr>
      <w:tr w:rsidR="00A31176" w:rsidRPr="00917D75" w14:paraId="2941C585" w14:textId="77777777" w:rsidTr="00297B51">
        <w:trPr>
          <w:cantSplit/>
          <w:tblHeader/>
        </w:trPr>
        <w:tc>
          <w:tcPr>
            <w:tcW w:w="1384" w:type="dxa"/>
            <w:tcMar>
              <w:top w:w="57" w:type="dxa"/>
              <w:left w:w="85" w:type="dxa"/>
              <w:bottom w:w="57" w:type="dxa"/>
              <w:right w:w="85" w:type="dxa"/>
            </w:tcMar>
            <w:vAlign w:val="center"/>
          </w:tcPr>
          <w:p w14:paraId="190A8095" w14:textId="77777777" w:rsidR="00A31176" w:rsidRPr="00917D75" w:rsidRDefault="00A31176" w:rsidP="00297B51">
            <w:pPr>
              <w:jc w:val="center"/>
              <w:rPr>
                <w:sz w:val="18"/>
                <w:szCs w:val="18"/>
              </w:rPr>
            </w:pPr>
            <w:r w:rsidRPr="00917D75">
              <w:rPr>
                <w:sz w:val="18"/>
                <w:szCs w:val="18"/>
              </w:rPr>
              <w:t>COLAIS</w:t>
            </w:r>
          </w:p>
        </w:tc>
        <w:tc>
          <w:tcPr>
            <w:tcW w:w="1418" w:type="dxa"/>
            <w:tcMar>
              <w:top w:w="57" w:type="dxa"/>
              <w:left w:w="85" w:type="dxa"/>
              <w:bottom w:w="57" w:type="dxa"/>
              <w:right w:w="85" w:type="dxa"/>
            </w:tcMar>
            <w:vAlign w:val="center"/>
          </w:tcPr>
          <w:p w14:paraId="42F38EF3" w14:textId="77777777" w:rsidR="00A31176" w:rsidRPr="00917D75" w:rsidRDefault="00A31176" w:rsidP="00297B51">
            <w:pPr>
              <w:jc w:val="center"/>
              <w:rPr>
                <w:sz w:val="18"/>
                <w:szCs w:val="18"/>
              </w:rPr>
            </w:pPr>
            <w:r w:rsidRPr="00917D75">
              <w:rPr>
                <w:sz w:val="18"/>
                <w:szCs w:val="18"/>
              </w:rPr>
              <w:t>ESA</w:t>
            </w:r>
          </w:p>
        </w:tc>
        <w:tc>
          <w:tcPr>
            <w:tcW w:w="1417" w:type="dxa"/>
            <w:tcMar>
              <w:top w:w="57" w:type="dxa"/>
              <w:left w:w="85" w:type="dxa"/>
              <w:bottom w:w="57" w:type="dxa"/>
              <w:right w:w="85" w:type="dxa"/>
            </w:tcMar>
            <w:vAlign w:val="center"/>
          </w:tcPr>
          <w:p w14:paraId="14BFCA4F" w14:textId="77777777" w:rsidR="00A31176" w:rsidRPr="00917D75" w:rsidRDefault="00A31176" w:rsidP="00297B51">
            <w:pPr>
              <w:jc w:val="center"/>
              <w:rPr>
                <w:sz w:val="18"/>
                <w:szCs w:val="18"/>
              </w:rPr>
            </w:pPr>
            <w:r w:rsidRPr="00917D75">
              <w:rPr>
                <w:sz w:val="18"/>
                <w:szCs w:val="18"/>
              </w:rPr>
              <w:t>AIS RX on ISS</w:t>
            </w:r>
          </w:p>
        </w:tc>
        <w:tc>
          <w:tcPr>
            <w:tcW w:w="1418" w:type="dxa"/>
            <w:tcMar>
              <w:top w:w="57" w:type="dxa"/>
              <w:left w:w="85" w:type="dxa"/>
              <w:bottom w:w="57" w:type="dxa"/>
              <w:right w:w="85" w:type="dxa"/>
            </w:tcMar>
            <w:vAlign w:val="center"/>
          </w:tcPr>
          <w:p w14:paraId="1CC0FDDC" w14:textId="77777777" w:rsidR="00A31176" w:rsidRPr="00917D75" w:rsidRDefault="00A31176" w:rsidP="00297B51">
            <w:pPr>
              <w:jc w:val="center"/>
              <w:rPr>
                <w:sz w:val="18"/>
                <w:szCs w:val="18"/>
              </w:rPr>
            </w:pPr>
            <w:r w:rsidRPr="00917D75">
              <w:rPr>
                <w:sz w:val="18"/>
                <w:szCs w:val="18"/>
              </w:rPr>
              <w:t>LEO</w:t>
            </w:r>
          </w:p>
        </w:tc>
        <w:tc>
          <w:tcPr>
            <w:tcW w:w="1275" w:type="dxa"/>
            <w:tcMar>
              <w:top w:w="57" w:type="dxa"/>
              <w:left w:w="85" w:type="dxa"/>
              <w:bottom w:w="57" w:type="dxa"/>
              <w:right w:w="85" w:type="dxa"/>
            </w:tcMar>
            <w:vAlign w:val="center"/>
          </w:tcPr>
          <w:p w14:paraId="32D7AD80" w14:textId="77777777" w:rsidR="00A31176" w:rsidRPr="00917D75" w:rsidRDefault="00A31176" w:rsidP="00297B51">
            <w:pPr>
              <w:jc w:val="center"/>
              <w:rPr>
                <w:sz w:val="18"/>
                <w:szCs w:val="18"/>
              </w:rPr>
            </w:pPr>
            <w:r w:rsidRPr="00917D75">
              <w:rPr>
                <w:sz w:val="18"/>
                <w:szCs w:val="18"/>
              </w:rPr>
              <w:t>Norwegian FFI</w:t>
            </w:r>
          </w:p>
        </w:tc>
        <w:tc>
          <w:tcPr>
            <w:tcW w:w="1418" w:type="dxa"/>
            <w:tcMar>
              <w:top w:w="57" w:type="dxa"/>
              <w:left w:w="85" w:type="dxa"/>
              <w:bottom w:w="57" w:type="dxa"/>
              <w:right w:w="85" w:type="dxa"/>
            </w:tcMar>
            <w:vAlign w:val="center"/>
          </w:tcPr>
          <w:p w14:paraId="1727D368" w14:textId="77777777" w:rsidR="00A31176" w:rsidRPr="00917D75" w:rsidRDefault="00A31176" w:rsidP="00297B51">
            <w:pPr>
              <w:jc w:val="center"/>
              <w:rPr>
                <w:sz w:val="18"/>
                <w:szCs w:val="18"/>
              </w:rPr>
            </w:pPr>
            <w:r w:rsidRPr="00917D75">
              <w:rPr>
                <w:sz w:val="18"/>
                <w:szCs w:val="18"/>
              </w:rPr>
              <w:t>Experimental</w:t>
            </w:r>
          </w:p>
        </w:tc>
        <w:tc>
          <w:tcPr>
            <w:tcW w:w="1134" w:type="dxa"/>
            <w:tcMar>
              <w:top w:w="57" w:type="dxa"/>
              <w:left w:w="85" w:type="dxa"/>
              <w:bottom w:w="57" w:type="dxa"/>
              <w:right w:w="85" w:type="dxa"/>
            </w:tcMar>
            <w:vAlign w:val="center"/>
          </w:tcPr>
          <w:p w14:paraId="6DE5F054" w14:textId="77777777" w:rsidR="00A31176" w:rsidRPr="00917D75" w:rsidRDefault="00A31176" w:rsidP="00297B51">
            <w:pPr>
              <w:jc w:val="center"/>
              <w:rPr>
                <w:sz w:val="18"/>
                <w:szCs w:val="18"/>
              </w:rPr>
            </w:pPr>
          </w:p>
        </w:tc>
      </w:tr>
      <w:tr w:rsidR="00A31176" w:rsidRPr="00917D75" w14:paraId="6E24B0AF" w14:textId="77777777" w:rsidTr="00297B51">
        <w:trPr>
          <w:cantSplit/>
          <w:tblHeader/>
        </w:trPr>
        <w:tc>
          <w:tcPr>
            <w:tcW w:w="1384" w:type="dxa"/>
            <w:tcMar>
              <w:top w:w="57" w:type="dxa"/>
              <w:left w:w="85" w:type="dxa"/>
              <w:bottom w:w="57" w:type="dxa"/>
              <w:right w:w="85" w:type="dxa"/>
            </w:tcMar>
            <w:vAlign w:val="center"/>
          </w:tcPr>
          <w:p w14:paraId="5B4354A9" w14:textId="77777777" w:rsidR="00A31176" w:rsidRPr="00917D75" w:rsidRDefault="00A31176" w:rsidP="00297B51">
            <w:pPr>
              <w:jc w:val="center"/>
              <w:rPr>
                <w:sz w:val="18"/>
                <w:szCs w:val="18"/>
              </w:rPr>
            </w:pPr>
            <w:r w:rsidRPr="00917D75">
              <w:rPr>
                <w:sz w:val="18"/>
                <w:szCs w:val="18"/>
              </w:rPr>
              <w:lastRenderedPageBreak/>
              <w:t>MARSUR</w:t>
            </w:r>
          </w:p>
        </w:tc>
        <w:tc>
          <w:tcPr>
            <w:tcW w:w="1418" w:type="dxa"/>
            <w:tcMar>
              <w:top w:w="57" w:type="dxa"/>
              <w:left w:w="85" w:type="dxa"/>
              <w:bottom w:w="57" w:type="dxa"/>
              <w:right w:w="85" w:type="dxa"/>
            </w:tcMar>
            <w:vAlign w:val="center"/>
          </w:tcPr>
          <w:p w14:paraId="4113ACF7" w14:textId="77777777" w:rsidR="00A31176" w:rsidRPr="00917D75" w:rsidRDefault="00A31176" w:rsidP="00297B51">
            <w:pPr>
              <w:jc w:val="center"/>
              <w:rPr>
                <w:sz w:val="18"/>
                <w:szCs w:val="18"/>
              </w:rPr>
            </w:pPr>
            <w:r w:rsidRPr="00917D75">
              <w:rPr>
                <w:sz w:val="18"/>
                <w:szCs w:val="18"/>
              </w:rPr>
              <w:t>EDA</w:t>
            </w:r>
          </w:p>
        </w:tc>
        <w:tc>
          <w:tcPr>
            <w:tcW w:w="1417" w:type="dxa"/>
            <w:tcMar>
              <w:top w:w="57" w:type="dxa"/>
              <w:left w:w="85" w:type="dxa"/>
              <w:bottom w:w="57" w:type="dxa"/>
              <w:right w:w="85" w:type="dxa"/>
            </w:tcMar>
            <w:vAlign w:val="center"/>
          </w:tcPr>
          <w:p w14:paraId="2ADF43D8" w14:textId="77777777" w:rsidR="00A31176" w:rsidRPr="00917D75" w:rsidRDefault="00A31176" w:rsidP="00297B51">
            <w:pPr>
              <w:jc w:val="center"/>
              <w:rPr>
                <w:sz w:val="18"/>
                <w:szCs w:val="18"/>
              </w:rPr>
            </w:pPr>
            <w:r w:rsidRPr="00917D75">
              <w:rPr>
                <w:sz w:val="18"/>
                <w:szCs w:val="18"/>
              </w:rPr>
              <w:t>Interface between existing defence systems</w:t>
            </w:r>
          </w:p>
        </w:tc>
        <w:tc>
          <w:tcPr>
            <w:tcW w:w="1418" w:type="dxa"/>
            <w:tcMar>
              <w:top w:w="57" w:type="dxa"/>
              <w:left w:w="85" w:type="dxa"/>
              <w:bottom w:w="57" w:type="dxa"/>
              <w:right w:w="85" w:type="dxa"/>
            </w:tcMar>
            <w:vAlign w:val="center"/>
          </w:tcPr>
          <w:p w14:paraId="523A6D37" w14:textId="77777777" w:rsidR="00A31176" w:rsidRPr="00917D75" w:rsidRDefault="00A31176" w:rsidP="00297B51">
            <w:pPr>
              <w:jc w:val="center"/>
              <w:rPr>
                <w:sz w:val="18"/>
                <w:szCs w:val="18"/>
              </w:rPr>
            </w:pPr>
            <w:r w:rsidRPr="00917D75">
              <w:rPr>
                <w:sz w:val="18"/>
                <w:szCs w:val="18"/>
              </w:rPr>
              <w:t>Various</w:t>
            </w:r>
          </w:p>
        </w:tc>
        <w:tc>
          <w:tcPr>
            <w:tcW w:w="1275" w:type="dxa"/>
            <w:tcMar>
              <w:top w:w="57" w:type="dxa"/>
              <w:left w:w="85" w:type="dxa"/>
              <w:bottom w:w="57" w:type="dxa"/>
              <w:right w:w="85" w:type="dxa"/>
            </w:tcMar>
            <w:vAlign w:val="center"/>
          </w:tcPr>
          <w:p w14:paraId="267CB637" w14:textId="77777777" w:rsidR="00A31176" w:rsidRPr="00917D75" w:rsidRDefault="00A31176" w:rsidP="00297B51">
            <w:pPr>
              <w:jc w:val="center"/>
              <w:rPr>
                <w:sz w:val="18"/>
                <w:szCs w:val="18"/>
              </w:rPr>
            </w:pPr>
            <w:r w:rsidRPr="00917D75">
              <w:rPr>
                <w:sz w:val="18"/>
                <w:szCs w:val="18"/>
              </w:rPr>
              <w:t>EMS</w:t>
            </w:r>
          </w:p>
        </w:tc>
        <w:tc>
          <w:tcPr>
            <w:tcW w:w="1418" w:type="dxa"/>
            <w:tcMar>
              <w:top w:w="57" w:type="dxa"/>
              <w:left w:w="85" w:type="dxa"/>
              <w:bottom w:w="57" w:type="dxa"/>
              <w:right w:w="85" w:type="dxa"/>
            </w:tcMar>
            <w:vAlign w:val="center"/>
          </w:tcPr>
          <w:p w14:paraId="196730A7" w14:textId="77777777" w:rsidR="00A31176" w:rsidRDefault="00A31176" w:rsidP="00297B51">
            <w:pPr>
              <w:jc w:val="center"/>
              <w:rPr>
                <w:sz w:val="18"/>
                <w:szCs w:val="18"/>
                <w:highlight w:val="yellow"/>
              </w:rPr>
            </w:pPr>
            <w:r>
              <w:rPr>
                <w:sz w:val="18"/>
                <w:szCs w:val="18"/>
                <w:highlight w:val="yellow"/>
              </w:rPr>
              <w:t>Regional</w:t>
            </w:r>
          </w:p>
          <w:p w14:paraId="26C233E3" w14:textId="77777777" w:rsidR="00A31176" w:rsidRDefault="00A31176" w:rsidP="00297B51">
            <w:pPr>
              <w:jc w:val="center"/>
              <w:rPr>
                <w:sz w:val="18"/>
                <w:szCs w:val="18"/>
                <w:highlight w:val="yellow"/>
              </w:rPr>
            </w:pPr>
            <w:r>
              <w:rPr>
                <w:sz w:val="18"/>
                <w:szCs w:val="18"/>
                <w:highlight w:val="yellow"/>
              </w:rPr>
              <w:t>EU Member states</w:t>
            </w:r>
          </w:p>
          <w:p w14:paraId="034D4E4E" w14:textId="77777777" w:rsidR="00A31176" w:rsidRPr="00917D75" w:rsidRDefault="00A31176" w:rsidP="00297B51">
            <w:pPr>
              <w:jc w:val="center"/>
              <w:rPr>
                <w:sz w:val="18"/>
                <w:szCs w:val="18"/>
              </w:rPr>
            </w:pPr>
            <w:r w:rsidRPr="00917D75">
              <w:rPr>
                <w:sz w:val="18"/>
                <w:szCs w:val="18"/>
                <w:highlight w:val="yellow"/>
              </w:rPr>
              <w:t>?</w:t>
            </w:r>
            <w:proofErr w:type="gramStart"/>
            <w:r w:rsidRPr="00917D75">
              <w:rPr>
                <w:sz w:val="18"/>
                <w:szCs w:val="18"/>
                <w:highlight w:val="yellow"/>
              </w:rPr>
              <w:t xml:space="preserve">? </w:t>
            </w:r>
            <w:proofErr w:type="gramEnd"/>
            <w:r w:rsidRPr="00917D75">
              <w:rPr>
                <w:sz w:val="18"/>
                <w:szCs w:val="18"/>
                <w:highlight w:val="yellow"/>
              </w:rPr>
              <w:t>Nick Ward to explain</w:t>
            </w:r>
          </w:p>
        </w:tc>
        <w:tc>
          <w:tcPr>
            <w:tcW w:w="1134" w:type="dxa"/>
            <w:tcMar>
              <w:top w:w="57" w:type="dxa"/>
              <w:left w:w="85" w:type="dxa"/>
              <w:bottom w:w="57" w:type="dxa"/>
              <w:right w:w="85" w:type="dxa"/>
            </w:tcMar>
            <w:vAlign w:val="center"/>
          </w:tcPr>
          <w:p w14:paraId="47C1BAB6" w14:textId="77777777" w:rsidR="00A31176" w:rsidRPr="00917D75" w:rsidRDefault="00A31176" w:rsidP="00297B51">
            <w:pPr>
              <w:jc w:val="center"/>
              <w:rPr>
                <w:sz w:val="18"/>
                <w:szCs w:val="18"/>
              </w:rPr>
            </w:pPr>
          </w:p>
        </w:tc>
      </w:tr>
      <w:tr w:rsidR="00A31176" w:rsidRPr="00917D75" w14:paraId="1141242D" w14:textId="77777777" w:rsidTr="00297B51">
        <w:trPr>
          <w:cantSplit/>
          <w:tblHeader/>
        </w:trPr>
        <w:tc>
          <w:tcPr>
            <w:tcW w:w="1384" w:type="dxa"/>
            <w:tcMar>
              <w:top w:w="57" w:type="dxa"/>
              <w:left w:w="85" w:type="dxa"/>
              <w:bottom w:w="57" w:type="dxa"/>
              <w:right w:w="85" w:type="dxa"/>
            </w:tcMar>
            <w:vAlign w:val="center"/>
          </w:tcPr>
          <w:p w14:paraId="109B0EE1" w14:textId="77777777" w:rsidR="00A31176" w:rsidRPr="00917D75" w:rsidRDefault="00A31176" w:rsidP="00297B51">
            <w:pPr>
              <w:jc w:val="center"/>
              <w:rPr>
                <w:sz w:val="18"/>
                <w:szCs w:val="18"/>
              </w:rPr>
            </w:pPr>
            <w:r w:rsidRPr="00917D75">
              <w:rPr>
                <w:sz w:val="18"/>
                <w:szCs w:val="18"/>
              </w:rPr>
              <w:t>MARISS</w:t>
            </w:r>
          </w:p>
        </w:tc>
        <w:tc>
          <w:tcPr>
            <w:tcW w:w="1418" w:type="dxa"/>
            <w:tcMar>
              <w:top w:w="57" w:type="dxa"/>
              <w:left w:w="85" w:type="dxa"/>
              <w:bottom w:w="57" w:type="dxa"/>
              <w:right w:w="85" w:type="dxa"/>
            </w:tcMar>
            <w:vAlign w:val="center"/>
          </w:tcPr>
          <w:p w14:paraId="27969765" w14:textId="77777777" w:rsidR="00A31176" w:rsidRPr="00917D75" w:rsidRDefault="00A31176" w:rsidP="00297B51">
            <w:pPr>
              <w:jc w:val="center"/>
              <w:rPr>
                <w:sz w:val="18"/>
                <w:szCs w:val="18"/>
              </w:rPr>
            </w:pPr>
            <w:proofErr w:type="gramStart"/>
            <w:r w:rsidRPr="00917D75">
              <w:rPr>
                <w:sz w:val="18"/>
                <w:szCs w:val="18"/>
              </w:rPr>
              <w:t>e</w:t>
            </w:r>
            <w:proofErr w:type="gramEnd"/>
            <w:r w:rsidRPr="00917D75">
              <w:rPr>
                <w:sz w:val="18"/>
                <w:szCs w:val="18"/>
              </w:rPr>
              <w:t>-GEOS</w:t>
            </w:r>
          </w:p>
        </w:tc>
        <w:tc>
          <w:tcPr>
            <w:tcW w:w="1417" w:type="dxa"/>
            <w:tcMar>
              <w:top w:w="57" w:type="dxa"/>
              <w:left w:w="85" w:type="dxa"/>
              <w:bottom w:w="57" w:type="dxa"/>
              <w:right w:w="85" w:type="dxa"/>
            </w:tcMar>
            <w:vAlign w:val="center"/>
          </w:tcPr>
          <w:p w14:paraId="573AC65F" w14:textId="77777777" w:rsidR="00A31176" w:rsidRPr="00917D75" w:rsidRDefault="00A31176" w:rsidP="00297B51">
            <w:pPr>
              <w:jc w:val="center"/>
              <w:rPr>
                <w:sz w:val="18"/>
                <w:szCs w:val="18"/>
              </w:rPr>
            </w:pPr>
            <w:proofErr w:type="gramStart"/>
            <w:r w:rsidRPr="00917D75">
              <w:rPr>
                <w:sz w:val="18"/>
                <w:szCs w:val="18"/>
              </w:rPr>
              <w:t>pre</w:t>
            </w:r>
            <w:proofErr w:type="gramEnd"/>
            <w:r w:rsidRPr="00917D75">
              <w:rPr>
                <w:sz w:val="18"/>
                <w:szCs w:val="18"/>
              </w:rPr>
              <w:t>-op maritime surveillance</w:t>
            </w:r>
          </w:p>
        </w:tc>
        <w:tc>
          <w:tcPr>
            <w:tcW w:w="1418" w:type="dxa"/>
            <w:tcMar>
              <w:top w:w="57" w:type="dxa"/>
              <w:left w:w="85" w:type="dxa"/>
              <w:bottom w:w="57" w:type="dxa"/>
              <w:right w:w="85" w:type="dxa"/>
            </w:tcMar>
            <w:vAlign w:val="center"/>
          </w:tcPr>
          <w:p w14:paraId="04D90BB3" w14:textId="77777777" w:rsidR="00A31176" w:rsidRPr="00917D75" w:rsidRDefault="00A31176" w:rsidP="00297B51">
            <w:pPr>
              <w:jc w:val="center"/>
              <w:rPr>
                <w:sz w:val="18"/>
                <w:szCs w:val="18"/>
              </w:rPr>
            </w:pPr>
            <w:r w:rsidRPr="00917D75">
              <w:rPr>
                <w:sz w:val="18"/>
                <w:szCs w:val="18"/>
              </w:rPr>
              <w:t>LEO</w:t>
            </w:r>
          </w:p>
        </w:tc>
        <w:tc>
          <w:tcPr>
            <w:tcW w:w="1275" w:type="dxa"/>
            <w:tcMar>
              <w:top w:w="57" w:type="dxa"/>
              <w:left w:w="85" w:type="dxa"/>
              <w:bottom w:w="57" w:type="dxa"/>
              <w:right w:w="85" w:type="dxa"/>
            </w:tcMar>
            <w:vAlign w:val="center"/>
          </w:tcPr>
          <w:p w14:paraId="15A275B2" w14:textId="77777777" w:rsidR="00A31176" w:rsidRPr="00917D75" w:rsidRDefault="00A31176" w:rsidP="00297B51">
            <w:pPr>
              <w:jc w:val="center"/>
              <w:rPr>
                <w:sz w:val="18"/>
                <w:szCs w:val="18"/>
              </w:rPr>
            </w:pPr>
            <w:r w:rsidRPr="00917D75">
              <w:rPr>
                <w:sz w:val="18"/>
                <w:szCs w:val="18"/>
              </w:rPr>
              <w:t>Project partners</w:t>
            </w:r>
          </w:p>
        </w:tc>
        <w:tc>
          <w:tcPr>
            <w:tcW w:w="1418" w:type="dxa"/>
            <w:tcMar>
              <w:top w:w="57" w:type="dxa"/>
              <w:left w:w="85" w:type="dxa"/>
              <w:bottom w:w="57" w:type="dxa"/>
              <w:right w:w="85" w:type="dxa"/>
            </w:tcMar>
            <w:vAlign w:val="center"/>
          </w:tcPr>
          <w:p w14:paraId="1489F2D3" w14:textId="77777777" w:rsidR="00A31176" w:rsidRDefault="00A31176" w:rsidP="00297B51">
            <w:pPr>
              <w:jc w:val="center"/>
              <w:rPr>
                <w:sz w:val="18"/>
                <w:szCs w:val="18"/>
              </w:rPr>
            </w:pPr>
            <w:r>
              <w:rPr>
                <w:sz w:val="18"/>
                <w:szCs w:val="18"/>
              </w:rPr>
              <w:t>Regional</w:t>
            </w:r>
          </w:p>
          <w:p w14:paraId="0B35553C" w14:textId="77777777" w:rsidR="00A31176" w:rsidRDefault="00A31176" w:rsidP="00297B51">
            <w:pPr>
              <w:jc w:val="center"/>
              <w:rPr>
                <w:sz w:val="18"/>
                <w:szCs w:val="18"/>
              </w:rPr>
            </w:pPr>
            <w:r>
              <w:rPr>
                <w:sz w:val="18"/>
                <w:szCs w:val="18"/>
              </w:rPr>
              <w:t>EU Member states</w:t>
            </w:r>
          </w:p>
          <w:p w14:paraId="18138457" w14:textId="77777777" w:rsidR="00A31176" w:rsidRPr="00917D75" w:rsidRDefault="00A31176" w:rsidP="00297B51">
            <w:pPr>
              <w:jc w:val="center"/>
              <w:rPr>
                <w:sz w:val="18"/>
                <w:szCs w:val="18"/>
              </w:rPr>
            </w:pPr>
            <w:r w:rsidRPr="00917D75">
              <w:rPr>
                <w:sz w:val="18"/>
                <w:szCs w:val="18"/>
              </w:rPr>
              <w:t>Part of ESA GMES</w:t>
            </w:r>
          </w:p>
        </w:tc>
        <w:tc>
          <w:tcPr>
            <w:tcW w:w="1134" w:type="dxa"/>
            <w:tcMar>
              <w:top w:w="57" w:type="dxa"/>
              <w:left w:w="85" w:type="dxa"/>
              <w:bottom w:w="57" w:type="dxa"/>
              <w:right w:w="85" w:type="dxa"/>
            </w:tcMar>
            <w:vAlign w:val="center"/>
          </w:tcPr>
          <w:p w14:paraId="3FC8B128" w14:textId="77777777" w:rsidR="00A31176" w:rsidRPr="00917D75" w:rsidRDefault="00A31176" w:rsidP="00297B51">
            <w:pPr>
              <w:jc w:val="center"/>
              <w:rPr>
                <w:sz w:val="18"/>
                <w:szCs w:val="18"/>
              </w:rPr>
            </w:pPr>
          </w:p>
        </w:tc>
      </w:tr>
      <w:tr w:rsidR="00A31176" w:rsidRPr="00917D75" w14:paraId="6D073BB3" w14:textId="77777777" w:rsidTr="00297B51">
        <w:trPr>
          <w:cantSplit/>
          <w:tblHeader/>
        </w:trPr>
        <w:tc>
          <w:tcPr>
            <w:tcW w:w="1384" w:type="dxa"/>
            <w:tcMar>
              <w:top w:w="57" w:type="dxa"/>
              <w:left w:w="85" w:type="dxa"/>
              <w:bottom w:w="57" w:type="dxa"/>
              <w:right w:w="85" w:type="dxa"/>
            </w:tcMar>
            <w:vAlign w:val="center"/>
          </w:tcPr>
          <w:p w14:paraId="0B158142" w14:textId="77777777" w:rsidR="00A31176" w:rsidRPr="00917D75" w:rsidRDefault="00A31176" w:rsidP="00297B51">
            <w:pPr>
              <w:jc w:val="center"/>
              <w:rPr>
                <w:sz w:val="18"/>
                <w:szCs w:val="18"/>
              </w:rPr>
            </w:pPr>
            <w:r w:rsidRPr="00917D75">
              <w:rPr>
                <w:sz w:val="18"/>
                <w:szCs w:val="18"/>
              </w:rPr>
              <w:t>LRIT</w:t>
            </w:r>
          </w:p>
        </w:tc>
        <w:tc>
          <w:tcPr>
            <w:tcW w:w="1418" w:type="dxa"/>
            <w:tcMar>
              <w:top w:w="57" w:type="dxa"/>
              <w:left w:w="85" w:type="dxa"/>
              <w:bottom w:w="57" w:type="dxa"/>
              <w:right w:w="85" w:type="dxa"/>
            </w:tcMar>
            <w:vAlign w:val="center"/>
          </w:tcPr>
          <w:p w14:paraId="530C6936" w14:textId="77777777" w:rsidR="00A31176" w:rsidRPr="00917D75" w:rsidRDefault="00A31176" w:rsidP="00297B51">
            <w:pPr>
              <w:jc w:val="center"/>
              <w:rPr>
                <w:sz w:val="18"/>
                <w:szCs w:val="18"/>
              </w:rPr>
            </w:pPr>
            <w:r w:rsidRPr="00917D75">
              <w:rPr>
                <w:sz w:val="18"/>
                <w:szCs w:val="18"/>
              </w:rPr>
              <w:t>IMO</w:t>
            </w:r>
          </w:p>
        </w:tc>
        <w:tc>
          <w:tcPr>
            <w:tcW w:w="1417" w:type="dxa"/>
            <w:tcMar>
              <w:top w:w="57" w:type="dxa"/>
              <w:left w:w="85" w:type="dxa"/>
              <w:bottom w:w="57" w:type="dxa"/>
              <w:right w:w="85" w:type="dxa"/>
            </w:tcMar>
            <w:vAlign w:val="center"/>
          </w:tcPr>
          <w:p w14:paraId="1E2D2B37" w14:textId="77777777" w:rsidR="00A31176" w:rsidRPr="00917D75" w:rsidRDefault="00A31176" w:rsidP="00297B51">
            <w:pPr>
              <w:jc w:val="center"/>
              <w:rPr>
                <w:sz w:val="18"/>
                <w:szCs w:val="18"/>
              </w:rPr>
            </w:pPr>
            <w:r w:rsidRPr="00917D75">
              <w:rPr>
                <w:sz w:val="18"/>
                <w:szCs w:val="18"/>
              </w:rPr>
              <w:t>Satellite location reporting &amp; identification</w:t>
            </w:r>
          </w:p>
        </w:tc>
        <w:tc>
          <w:tcPr>
            <w:tcW w:w="1418" w:type="dxa"/>
            <w:tcMar>
              <w:top w:w="57" w:type="dxa"/>
              <w:left w:w="85" w:type="dxa"/>
              <w:bottom w:w="57" w:type="dxa"/>
              <w:right w:w="85" w:type="dxa"/>
            </w:tcMar>
            <w:vAlign w:val="center"/>
          </w:tcPr>
          <w:p w14:paraId="45DF945A" w14:textId="77777777" w:rsidR="00A31176" w:rsidRPr="00917D75" w:rsidRDefault="00A31176" w:rsidP="00297B51">
            <w:pPr>
              <w:jc w:val="center"/>
              <w:rPr>
                <w:sz w:val="18"/>
                <w:szCs w:val="18"/>
              </w:rPr>
            </w:pPr>
            <w:r w:rsidRPr="00917D75">
              <w:rPr>
                <w:sz w:val="18"/>
                <w:szCs w:val="18"/>
              </w:rPr>
              <w:t>GEO + central server</w:t>
            </w:r>
          </w:p>
        </w:tc>
        <w:tc>
          <w:tcPr>
            <w:tcW w:w="1275" w:type="dxa"/>
            <w:tcMar>
              <w:top w:w="57" w:type="dxa"/>
              <w:left w:w="85" w:type="dxa"/>
              <w:bottom w:w="57" w:type="dxa"/>
              <w:right w:w="85" w:type="dxa"/>
            </w:tcMar>
            <w:vAlign w:val="center"/>
          </w:tcPr>
          <w:p w14:paraId="2D4B2374" w14:textId="77777777" w:rsidR="00A31176" w:rsidRPr="00917D75" w:rsidRDefault="00A31176" w:rsidP="00297B51">
            <w:pPr>
              <w:jc w:val="center"/>
              <w:rPr>
                <w:sz w:val="18"/>
                <w:szCs w:val="18"/>
              </w:rPr>
            </w:pPr>
            <w:r w:rsidRPr="00917D75">
              <w:rPr>
                <w:sz w:val="18"/>
                <w:szCs w:val="18"/>
              </w:rPr>
              <w:t>IMO members</w:t>
            </w:r>
          </w:p>
        </w:tc>
        <w:tc>
          <w:tcPr>
            <w:tcW w:w="1418" w:type="dxa"/>
            <w:tcMar>
              <w:top w:w="57" w:type="dxa"/>
              <w:left w:w="85" w:type="dxa"/>
              <w:bottom w:w="57" w:type="dxa"/>
              <w:right w:w="85" w:type="dxa"/>
            </w:tcMar>
            <w:vAlign w:val="center"/>
          </w:tcPr>
          <w:p w14:paraId="369BDC0D" w14:textId="77777777" w:rsidR="00A31176" w:rsidRDefault="00A31176" w:rsidP="00297B51">
            <w:pPr>
              <w:jc w:val="center"/>
              <w:rPr>
                <w:sz w:val="18"/>
                <w:szCs w:val="18"/>
              </w:rPr>
            </w:pPr>
            <w:r>
              <w:rPr>
                <w:sz w:val="18"/>
                <w:szCs w:val="18"/>
              </w:rPr>
              <w:t>Global</w:t>
            </w:r>
          </w:p>
          <w:p w14:paraId="1455C06F" w14:textId="77777777" w:rsidR="00A31176" w:rsidRDefault="00A31176" w:rsidP="00297B51">
            <w:pPr>
              <w:jc w:val="center"/>
              <w:rPr>
                <w:sz w:val="18"/>
                <w:szCs w:val="18"/>
              </w:rPr>
            </w:pPr>
            <w:r>
              <w:rPr>
                <w:sz w:val="18"/>
                <w:szCs w:val="18"/>
              </w:rPr>
              <w:t>IMO Members</w:t>
            </w:r>
          </w:p>
          <w:p w14:paraId="38C41068" w14:textId="77777777" w:rsidR="00A31176" w:rsidRPr="00917D75" w:rsidRDefault="00A31176" w:rsidP="00297B51">
            <w:pPr>
              <w:jc w:val="center"/>
              <w:rPr>
                <w:sz w:val="18"/>
                <w:szCs w:val="18"/>
              </w:rPr>
            </w:pPr>
            <w:r w:rsidRPr="00917D75">
              <w:rPr>
                <w:sz w:val="18"/>
                <w:szCs w:val="18"/>
              </w:rPr>
              <w:t>Internationally agreed, but take-up not complete</w:t>
            </w:r>
          </w:p>
        </w:tc>
        <w:tc>
          <w:tcPr>
            <w:tcW w:w="1134" w:type="dxa"/>
            <w:tcMar>
              <w:top w:w="57" w:type="dxa"/>
              <w:left w:w="85" w:type="dxa"/>
              <w:bottom w:w="57" w:type="dxa"/>
              <w:right w:w="85" w:type="dxa"/>
            </w:tcMar>
            <w:vAlign w:val="center"/>
          </w:tcPr>
          <w:p w14:paraId="54B63474" w14:textId="77777777" w:rsidR="00A31176" w:rsidRPr="00917D75" w:rsidRDefault="00A31176" w:rsidP="00297B51">
            <w:pPr>
              <w:jc w:val="center"/>
              <w:rPr>
                <w:sz w:val="18"/>
                <w:szCs w:val="18"/>
              </w:rPr>
            </w:pPr>
          </w:p>
        </w:tc>
      </w:tr>
      <w:tr w:rsidR="00A31176" w:rsidRPr="00917D75" w14:paraId="3F551AAE" w14:textId="77777777" w:rsidTr="00297B51">
        <w:trPr>
          <w:cantSplit/>
          <w:tblHeader/>
        </w:trPr>
        <w:tc>
          <w:tcPr>
            <w:tcW w:w="1384" w:type="dxa"/>
            <w:tcMar>
              <w:top w:w="57" w:type="dxa"/>
              <w:left w:w="85" w:type="dxa"/>
              <w:bottom w:w="57" w:type="dxa"/>
              <w:right w:w="85" w:type="dxa"/>
            </w:tcMar>
            <w:vAlign w:val="center"/>
          </w:tcPr>
          <w:p w14:paraId="498A4201" w14:textId="77777777" w:rsidR="00A31176" w:rsidRPr="00917D75" w:rsidRDefault="00A31176" w:rsidP="00297B51">
            <w:pPr>
              <w:jc w:val="center"/>
              <w:rPr>
                <w:sz w:val="18"/>
                <w:szCs w:val="18"/>
              </w:rPr>
            </w:pPr>
            <w:r w:rsidRPr="00917D75">
              <w:rPr>
                <w:sz w:val="18"/>
                <w:szCs w:val="18"/>
              </w:rPr>
              <w:t>HELCOM</w:t>
            </w:r>
          </w:p>
        </w:tc>
        <w:tc>
          <w:tcPr>
            <w:tcW w:w="1418" w:type="dxa"/>
            <w:tcMar>
              <w:top w:w="57" w:type="dxa"/>
              <w:left w:w="85" w:type="dxa"/>
              <w:bottom w:w="57" w:type="dxa"/>
              <w:right w:w="85" w:type="dxa"/>
            </w:tcMar>
            <w:vAlign w:val="center"/>
          </w:tcPr>
          <w:p w14:paraId="5813037E" w14:textId="77777777" w:rsidR="00A31176" w:rsidRPr="00917D75" w:rsidRDefault="00A31176" w:rsidP="00297B51">
            <w:pPr>
              <w:jc w:val="center"/>
              <w:rPr>
                <w:sz w:val="18"/>
                <w:szCs w:val="18"/>
              </w:rPr>
            </w:pPr>
            <w:r w:rsidRPr="00917D75">
              <w:rPr>
                <w:sz w:val="18"/>
                <w:szCs w:val="18"/>
              </w:rPr>
              <w:t>HELCOM</w:t>
            </w:r>
          </w:p>
        </w:tc>
        <w:tc>
          <w:tcPr>
            <w:tcW w:w="1417" w:type="dxa"/>
            <w:tcMar>
              <w:top w:w="57" w:type="dxa"/>
              <w:left w:w="85" w:type="dxa"/>
              <w:bottom w:w="57" w:type="dxa"/>
              <w:right w:w="85" w:type="dxa"/>
            </w:tcMar>
            <w:vAlign w:val="center"/>
          </w:tcPr>
          <w:p w14:paraId="6C79DE86" w14:textId="77777777" w:rsidR="00A31176" w:rsidRPr="00917D75"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1A5AAE26" w14:textId="77777777"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14:paraId="23D797D6" w14:textId="77777777" w:rsidR="00A31176" w:rsidRPr="00917D75" w:rsidRDefault="00A31176" w:rsidP="00297B51">
            <w:pPr>
              <w:jc w:val="center"/>
              <w:rPr>
                <w:sz w:val="18"/>
                <w:szCs w:val="18"/>
              </w:rPr>
            </w:pPr>
            <w:r w:rsidRPr="00917D75">
              <w:rPr>
                <w:sz w:val="18"/>
                <w:szCs w:val="18"/>
              </w:rPr>
              <w:t>Baltic states</w:t>
            </w:r>
          </w:p>
        </w:tc>
        <w:tc>
          <w:tcPr>
            <w:tcW w:w="1418" w:type="dxa"/>
            <w:tcMar>
              <w:top w:w="57" w:type="dxa"/>
              <w:left w:w="85" w:type="dxa"/>
              <w:bottom w:w="57" w:type="dxa"/>
              <w:right w:w="85" w:type="dxa"/>
            </w:tcMar>
            <w:vAlign w:val="center"/>
          </w:tcPr>
          <w:p w14:paraId="20E8B0C8" w14:textId="77777777"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p>
        </w:tc>
        <w:tc>
          <w:tcPr>
            <w:tcW w:w="1134" w:type="dxa"/>
            <w:tcMar>
              <w:top w:w="57" w:type="dxa"/>
              <w:left w:w="85" w:type="dxa"/>
              <w:bottom w:w="57" w:type="dxa"/>
              <w:right w:w="85" w:type="dxa"/>
            </w:tcMar>
            <w:vAlign w:val="center"/>
          </w:tcPr>
          <w:p w14:paraId="19D29970" w14:textId="77777777" w:rsidR="00A31176" w:rsidRPr="00917D75" w:rsidRDefault="00A31176" w:rsidP="00297B51">
            <w:pPr>
              <w:jc w:val="center"/>
              <w:rPr>
                <w:sz w:val="18"/>
                <w:szCs w:val="18"/>
              </w:rPr>
            </w:pPr>
          </w:p>
        </w:tc>
      </w:tr>
      <w:tr w:rsidR="00A31176" w:rsidRPr="00917D75" w14:paraId="3028789C" w14:textId="77777777" w:rsidTr="00297B51">
        <w:trPr>
          <w:cantSplit/>
          <w:tblHeader/>
        </w:trPr>
        <w:tc>
          <w:tcPr>
            <w:tcW w:w="1384" w:type="dxa"/>
            <w:tcMar>
              <w:top w:w="57" w:type="dxa"/>
              <w:left w:w="85" w:type="dxa"/>
              <w:bottom w:w="57" w:type="dxa"/>
              <w:right w:w="85" w:type="dxa"/>
            </w:tcMar>
            <w:vAlign w:val="center"/>
          </w:tcPr>
          <w:p w14:paraId="3EED5981" w14:textId="77777777" w:rsidR="00A31176" w:rsidRPr="00917D75" w:rsidRDefault="00A31176" w:rsidP="00297B51">
            <w:pPr>
              <w:jc w:val="center"/>
              <w:rPr>
                <w:sz w:val="18"/>
                <w:szCs w:val="18"/>
              </w:rPr>
            </w:pPr>
            <w:r w:rsidRPr="00917D75">
              <w:rPr>
                <w:sz w:val="18"/>
                <w:szCs w:val="18"/>
              </w:rPr>
              <w:t>NORTHSEA</w:t>
            </w:r>
          </w:p>
        </w:tc>
        <w:tc>
          <w:tcPr>
            <w:tcW w:w="1418" w:type="dxa"/>
            <w:tcMar>
              <w:top w:w="57" w:type="dxa"/>
              <w:left w:w="85" w:type="dxa"/>
              <w:bottom w:w="57" w:type="dxa"/>
              <w:right w:w="85" w:type="dxa"/>
            </w:tcMar>
            <w:vAlign w:val="center"/>
          </w:tcPr>
          <w:p w14:paraId="328F90F7" w14:textId="77777777" w:rsidR="00A31176" w:rsidRPr="00917D75" w:rsidRDefault="00A31176" w:rsidP="00297B51">
            <w:pPr>
              <w:jc w:val="center"/>
              <w:rPr>
                <w:sz w:val="18"/>
                <w:szCs w:val="18"/>
              </w:rPr>
            </w:pPr>
            <w:r w:rsidRPr="00917D75">
              <w:rPr>
                <w:sz w:val="18"/>
                <w:szCs w:val="18"/>
              </w:rPr>
              <w:t>HELCOM</w:t>
            </w:r>
          </w:p>
        </w:tc>
        <w:tc>
          <w:tcPr>
            <w:tcW w:w="1417" w:type="dxa"/>
            <w:tcMar>
              <w:top w:w="57" w:type="dxa"/>
              <w:left w:w="85" w:type="dxa"/>
              <w:bottom w:w="57" w:type="dxa"/>
              <w:right w:w="85" w:type="dxa"/>
            </w:tcMar>
            <w:vAlign w:val="center"/>
          </w:tcPr>
          <w:p w14:paraId="48B92B2C" w14:textId="77777777" w:rsidR="00A31176" w:rsidRPr="00917D75"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02BA0FDA" w14:textId="77777777"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14:paraId="36FEE202" w14:textId="77777777" w:rsidR="00A31176" w:rsidRPr="00917D75" w:rsidRDefault="00A31176" w:rsidP="00297B51">
            <w:pPr>
              <w:jc w:val="center"/>
              <w:rPr>
                <w:sz w:val="18"/>
                <w:szCs w:val="18"/>
              </w:rPr>
            </w:pPr>
            <w:r w:rsidRPr="00917D75">
              <w:rPr>
                <w:sz w:val="18"/>
                <w:szCs w:val="18"/>
              </w:rPr>
              <w:t>North Sea states</w:t>
            </w:r>
          </w:p>
        </w:tc>
        <w:tc>
          <w:tcPr>
            <w:tcW w:w="1418" w:type="dxa"/>
            <w:tcMar>
              <w:top w:w="57" w:type="dxa"/>
              <w:left w:w="85" w:type="dxa"/>
              <w:bottom w:w="57" w:type="dxa"/>
              <w:right w:w="85" w:type="dxa"/>
            </w:tcMar>
            <w:vAlign w:val="center"/>
          </w:tcPr>
          <w:p w14:paraId="6B3128F7" w14:textId="77777777"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p>
        </w:tc>
        <w:tc>
          <w:tcPr>
            <w:tcW w:w="1134" w:type="dxa"/>
            <w:tcMar>
              <w:top w:w="57" w:type="dxa"/>
              <w:left w:w="85" w:type="dxa"/>
              <w:bottom w:w="57" w:type="dxa"/>
              <w:right w:w="85" w:type="dxa"/>
            </w:tcMar>
            <w:vAlign w:val="center"/>
          </w:tcPr>
          <w:p w14:paraId="57FD6C16" w14:textId="77777777" w:rsidR="00A31176" w:rsidRPr="00917D75" w:rsidRDefault="00A31176" w:rsidP="00297B51">
            <w:pPr>
              <w:jc w:val="center"/>
              <w:rPr>
                <w:sz w:val="18"/>
                <w:szCs w:val="18"/>
              </w:rPr>
            </w:pPr>
          </w:p>
        </w:tc>
      </w:tr>
      <w:tr w:rsidR="00A31176" w:rsidRPr="00917D75" w14:paraId="0659E5ED" w14:textId="77777777" w:rsidTr="00297B51">
        <w:trPr>
          <w:cantSplit/>
          <w:tblHeader/>
        </w:trPr>
        <w:tc>
          <w:tcPr>
            <w:tcW w:w="1384" w:type="dxa"/>
            <w:tcMar>
              <w:top w:w="57" w:type="dxa"/>
              <w:left w:w="85" w:type="dxa"/>
              <w:bottom w:w="57" w:type="dxa"/>
              <w:right w:w="85" w:type="dxa"/>
            </w:tcMar>
            <w:vAlign w:val="center"/>
          </w:tcPr>
          <w:p w14:paraId="1BA7D2BD" w14:textId="77777777" w:rsidR="00A31176" w:rsidRPr="00917D75" w:rsidRDefault="00A31176" w:rsidP="00297B51">
            <w:pPr>
              <w:jc w:val="center"/>
              <w:rPr>
                <w:sz w:val="18"/>
                <w:szCs w:val="18"/>
              </w:rPr>
            </w:pPr>
            <w:r>
              <w:rPr>
                <w:sz w:val="18"/>
                <w:szCs w:val="18"/>
              </w:rPr>
              <w:t>MED SEA</w:t>
            </w:r>
          </w:p>
        </w:tc>
        <w:tc>
          <w:tcPr>
            <w:tcW w:w="1418" w:type="dxa"/>
            <w:tcMar>
              <w:top w:w="57" w:type="dxa"/>
              <w:left w:w="85" w:type="dxa"/>
              <w:bottom w:w="57" w:type="dxa"/>
              <w:right w:w="85" w:type="dxa"/>
            </w:tcMar>
            <w:vAlign w:val="center"/>
          </w:tcPr>
          <w:p w14:paraId="104C5CE0" w14:textId="77777777" w:rsidR="00A31176" w:rsidRPr="00917D75" w:rsidRDefault="00A31176" w:rsidP="00297B51">
            <w:pPr>
              <w:jc w:val="center"/>
              <w:rPr>
                <w:sz w:val="18"/>
                <w:szCs w:val="18"/>
              </w:rPr>
            </w:pPr>
            <w:r>
              <w:rPr>
                <w:sz w:val="18"/>
                <w:szCs w:val="18"/>
              </w:rPr>
              <w:t>EMSA???</w:t>
            </w:r>
          </w:p>
        </w:tc>
        <w:tc>
          <w:tcPr>
            <w:tcW w:w="1417" w:type="dxa"/>
            <w:tcMar>
              <w:top w:w="57" w:type="dxa"/>
              <w:left w:w="85" w:type="dxa"/>
              <w:bottom w:w="57" w:type="dxa"/>
              <w:right w:w="85" w:type="dxa"/>
            </w:tcMar>
            <w:vAlign w:val="center"/>
          </w:tcPr>
          <w:p w14:paraId="5C93CA66" w14:textId="77777777" w:rsidR="00A31176"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2CC8A0C5" w14:textId="77777777" w:rsidR="00A31176" w:rsidRPr="00917D75" w:rsidRDefault="00A31176" w:rsidP="00297B51">
            <w:pPr>
              <w:jc w:val="center"/>
              <w:rPr>
                <w:sz w:val="18"/>
                <w:szCs w:val="18"/>
              </w:rPr>
            </w:pPr>
            <w:proofErr w:type="gramStart"/>
            <w:r>
              <w:rPr>
                <w:sz w:val="18"/>
                <w:szCs w:val="18"/>
              </w:rPr>
              <w:t xml:space="preserve">? </w:t>
            </w:r>
            <w:proofErr w:type="gramEnd"/>
            <w:r>
              <w:rPr>
                <w:sz w:val="18"/>
                <w:szCs w:val="18"/>
              </w:rPr>
              <w:t>(Italy)</w:t>
            </w:r>
          </w:p>
        </w:tc>
        <w:tc>
          <w:tcPr>
            <w:tcW w:w="1275" w:type="dxa"/>
            <w:tcMar>
              <w:top w:w="57" w:type="dxa"/>
              <w:left w:w="85" w:type="dxa"/>
              <w:bottom w:w="57" w:type="dxa"/>
              <w:right w:w="85" w:type="dxa"/>
            </w:tcMar>
            <w:vAlign w:val="center"/>
          </w:tcPr>
          <w:p w14:paraId="27CC66C1" w14:textId="77777777" w:rsidR="00A31176" w:rsidRPr="00917D75" w:rsidRDefault="00A31176" w:rsidP="00297B51">
            <w:pPr>
              <w:jc w:val="center"/>
              <w:rPr>
                <w:sz w:val="18"/>
                <w:szCs w:val="18"/>
              </w:rPr>
            </w:pPr>
            <w:r>
              <w:rPr>
                <w:sz w:val="18"/>
                <w:szCs w:val="18"/>
              </w:rPr>
              <w:t>EU member around the Mediterranean sea</w:t>
            </w:r>
          </w:p>
        </w:tc>
        <w:tc>
          <w:tcPr>
            <w:tcW w:w="1418" w:type="dxa"/>
            <w:tcMar>
              <w:top w:w="57" w:type="dxa"/>
              <w:left w:w="85" w:type="dxa"/>
              <w:bottom w:w="57" w:type="dxa"/>
              <w:right w:w="85" w:type="dxa"/>
            </w:tcMar>
            <w:vAlign w:val="center"/>
          </w:tcPr>
          <w:p w14:paraId="678ED500" w14:textId="77777777"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r w:rsidRPr="004922B6">
              <w:rPr>
                <w:sz w:val="18"/>
                <w:szCs w:val="18"/>
                <w:highlight w:val="yellow"/>
              </w:rPr>
              <w:t>?</w:t>
            </w:r>
            <w:proofErr w:type="gramStart"/>
            <w:r w:rsidRPr="004922B6">
              <w:rPr>
                <w:sz w:val="18"/>
                <w:szCs w:val="18"/>
                <w:highlight w:val="yellow"/>
              </w:rPr>
              <w:t xml:space="preserve">? </w:t>
            </w:r>
            <w:proofErr w:type="gramEnd"/>
            <w:r w:rsidRPr="004922B6">
              <w:rPr>
                <w:sz w:val="18"/>
                <w:szCs w:val="18"/>
                <w:highlight w:val="yellow"/>
              </w:rPr>
              <w:t xml:space="preserve">TO be </w:t>
            </w:r>
            <w:proofErr w:type="spellStart"/>
            <w:r w:rsidRPr="004922B6">
              <w:rPr>
                <w:sz w:val="18"/>
                <w:szCs w:val="18"/>
                <w:highlight w:val="yellow"/>
              </w:rPr>
              <w:t>investigatied</w:t>
            </w:r>
            <w:proofErr w:type="spellEnd"/>
          </w:p>
        </w:tc>
        <w:tc>
          <w:tcPr>
            <w:tcW w:w="1134" w:type="dxa"/>
            <w:tcMar>
              <w:top w:w="57" w:type="dxa"/>
              <w:left w:w="85" w:type="dxa"/>
              <w:bottom w:w="57" w:type="dxa"/>
              <w:right w:w="85" w:type="dxa"/>
            </w:tcMar>
            <w:vAlign w:val="center"/>
          </w:tcPr>
          <w:p w14:paraId="6D8E4780" w14:textId="77777777" w:rsidR="00A31176" w:rsidRPr="00917D75" w:rsidRDefault="00A31176" w:rsidP="00297B51">
            <w:pPr>
              <w:jc w:val="center"/>
              <w:rPr>
                <w:sz w:val="18"/>
                <w:szCs w:val="18"/>
              </w:rPr>
            </w:pPr>
          </w:p>
        </w:tc>
      </w:tr>
    </w:tbl>
    <w:p w14:paraId="41D66248" w14:textId="77777777" w:rsidR="00A31176" w:rsidRDefault="00A31176" w:rsidP="006614F6">
      <w:pPr>
        <w:pStyle w:val="BodyText"/>
        <w:rPr>
          <w:lang w:eastAsia="de-DE"/>
        </w:rPr>
      </w:pPr>
    </w:p>
    <w:p w14:paraId="58852BF0" w14:textId="77777777" w:rsidR="00A31176" w:rsidRDefault="00A31176" w:rsidP="009D0230">
      <w:pPr>
        <w:pStyle w:val="Heading2"/>
        <w:numPr>
          <w:ilvl w:val="1"/>
          <w:numId w:val="9"/>
        </w:numPr>
      </w:pPr>
      <w:bookmarkStart w:id="91" w:name="_Toc303777013"/>
      <w:bookmarkStart w:id="92" w:name="_Toc303786137"/>
      <w:bookmarkStart w:id="93" w:name="_Toc303847574"/>
      <w:bookmarkStart w:id="94" w:name="_Toc303844704"/>
      <w:bookmarkStart w:id="95" w:name="_Toc304957343"/>
      <w:r>
        <w:t>The need for Data models</w:t>
      </w:r>
      <w:bookmarkEnd w:id="91"/>
      <w:bookmarkEnd w:id="92"/>
      <w:bookmarkEnd w:id="93"/>
      <w:bookmarkEnd w:id="94"/>
      <w:bookmarkEnd w:id="95"/>
    </w:p>
    <w:p w14:paraId="07F3707B" w14:textId="77777777" w:rsidR="00A31176" w:rsidRDefault="00A31176" w:rsidP="00A31176">
      <w:pPr>
        <w:pStyle w:val="BodyText"/>
        <w:rPr>
          <w:lang w:eastAsia="de-DE"/>
        </w:rPr>
      </w:pPr>
      <w:r>
        <w:rPr>
          <w:lang w:eastAsia="de-DE"/>
        </w:rPr>
        <w:t xml:space="preserve">Exchange of data requires an understanding of the meaning of each and every data item. </w:t>
      </w:r>
      <w:r w:rsidR="00297B51">
        <w:rPr>
          <w:lang w:eastAsia="de-DE"/>
        </w:rPr>
        <w:t xml:space="preserve"> </w:t>
      </w:r>
      <w:r>
        <w:rPr>
          <w:lang w:eastAsia="de-DE"/>
        </w:rPr>
        <w:t>This concerns the way in which data values are encoded and the exact meaning of data items.</w:t>
      </w:r>
    </w:p>
    <w:p w14:paraId="212ECD71" w14:textId="77777777" w:rsidR="00A31176" w:rsidRDefault="00A31176" w:rsidP="00A31176">
      <w:pPr>
        <w:pStyle w:val="BodyText"/>
        <w:rPr>
          <w:lang w:eastAsia="de-DE"/>
        </w:rPr>
      </w:pPr>
      <w:r>
        <w:rPr>
          <w:lang w:eastAsia="de-DE"/>
        </w:rPr>
        <w:t>The former is specified by the data format, the latter is reflected in the data model.</w:t>
      </w:r>
    </w:p>
    <w:p w14:paraId="1B8C28B7" w14:textId="77777777" w:rsidR="00A31176" w:rsidRDefault="00A31176" w:rsidP="00A31176">
      <w:pPr>
        <w:pStyle w:val="BodyText"/>
        <w:rPr>
          <w:lang w:eastAsia="de-DE"/>
        </w:rPr>
      </w:pPr>
      <w:r>
        <w:rPr>
          <w:lang w:eastAsia="de-DE"/>
        </w:rPr>
        <w:t>The data model unambiguously defines the semantics of the data item, the structure of a data item and the permissible values of a data item.</w:t>
      </w:r>
    </w:p>
    <w:p w14:paraId="6B02C4F3" w14:textId="77777777" w:rsidR="00A31176" w:rsidRDefault="00A31176" w:rsidP="00A31176">
      <w:pPr>
        <w:pStyle w:val="BodyText"/>
        <w:rPr>
          <w:lang w:eastAsia="de-DE"/>
        </w:rPr>
      </w:pPr>
      <w:r>
        <w:rPr>
          <w:lang w:eastAsia="de-DE"/>
        </w:rPr>
        <w:t xml:space="preserve">Data items need not be simple items, such as integer numbers or </w:t>
      </w:r>
      <w:proofErr w:type="gramStart"/>
      <w:r>
        <w:rPr>
          <w:lang w:eastAsia="de-DE"/>
        </w:rPr>
        <w:t>strings,</w:t>
      </w:r>
      <w:proofErr w:type="gramEnd"/>
      <w:r>
        <w:rPr>
          <w:lang w:eastAsia="de-DE"/>
        </w:rPr>
        <w:t xml:space="preserve"> in fact, they may be arbitrarily complex compositions of these simple items.</w:t>
      </w:r>
    </w:p>
    <w:p w14:paraId="644AA1A0" w14:textId="77777777" w:rsidR="00A31176" w:rsidRDefault="00A31176" w:rsidP="00A31176">
      <w:pPr>
        <w:pStyle w:val="BodyText"/>
        <w:rPr>
          <w:lang w:eastAsia="de-DE"/>
        </w:rPr>
      </w:pPr>
      <w:r>
        <w:rPr>
          <w:lang w:eastAsia="de-DE"/>
        </w:rPr>
        <w:t>Once the data model is defined, a suitable data format can be chosen, depending on transmission channel characteristics and data processing requirements.</w:t>
      </w:r>
    </w:p>
    <w:p w14:paraId="1E276100" w14:textId="77777777" w:rsidR="00A31176" w:rsidRDefault="00A31176" w:rsidP="00A31176">
      <w:pPr>
        <w:pStyle w:val="BodyText"/>
        <w:rPr>
          <w:lang w:eastAsia="de-DE"/>
        </w:rPr>
      </w:pPr>
      <w:r>
        <w:rPr>
          <w:lang w:eastAsia="de-DE"/>
        </w:rPr>
        <w:t>Since the use of data models is fundamental to the exchange of data, IMO, at NAV57, decided to institute the principle of a Common Maritime Data Model.</w:t>
      </w:r>
    </w:p>
    <w:p w14:paraId="67C109B9" w14:textId="77777777" w:rsidR="00A31176" w:rsidRDefault="00A31176" w:rsidP="00A31176">
      <w:pPr>
        <w:pStyle w:val="BodyText"/>
        <w:rPr>
          <w:lang w:eastAsia="de-DE"/>
        </w:rPr>
      </w:pPr>
      <w:r>
        <w:rPr>
          <w:highlight w:val="yellow"/>
          <w:lang w:eastAsia="de-DE"/>
        </w:rPr>
        <w:t>A common data model s</w:t>
      </w:r>
      <w:r w:rsidRPr="00E1633E">
        <w:rPr>
          <w:highlight w:val="yellow"/>
          <w:lang w:eastAsia="de-DE"/>
        </w:rPr>
        <w:t>hould be developed</w:t>
      </w:r>
      <w:r>
        <w:rPr>
          <w:highlight w:val="yellow"/>
          <w:lang w:eastAsia="de-DE"/>
        </w:rPr>
        <w:t>,</w:t>
      </w:r>
      <w:r w:rsidRPr="00E1633E">
        <w:rPr>
          <w:highlight w:val="yellow"/>
          <w:lang w:eastAsia="de-DE"/>
        </w:rPr>
        <w:t xml:space="preserve"> supporte</w:t>
      </w:r>
      <w:r>
        <w:rPr>
          <w:highlight w:val="yellow"/>
          <w:lang w:eastAsia="de-DE"/>
        </w:rPr>
        <w:t>d and use</w:t>
      </w:r>
      <w:r w:rsidRPr="00E1633E">
        <w:rPr>
          <w:highlight w:val="yellow"/>
          <w:lang w:eastAsia="de-DE"/>
        </w:rPr>
        <w:t>d</w:t>
      </w:r>
      <w:r>
        <w:rPr>
          <w:lang w:eastAsia="de-DE"/>
        </w:rPr>
        <w:t>.</w:t>
      </w:r>
    </w:p>
    <w:p w14:paraId="739EFE68" w14:textId="77777777" w:rsidR="00A31176" w:rsidRDefault="00A31176" w:rsidP="00A31176">
      <w:pPr>
        <w:pStyle w:val="Heading2"/>
        <w:rPr>
          <w:lang w:eastAsia="de-DE"/>
        </w:rPr>
      </w:pPr>
      <w:bookmarkStart w:id="96" w:name="_Toc304957344"/>
      <w:r>
        <w:rPr>
          <w:lang w:eastAsia="de-DE"/>
        </w:rPr>
        <w:t>Communication links</w:t>
      </w:r>
      <w:bookmarkEnd w:id="96"/>
    </w:p>
    <w:p w14:paraId="3592D3D1" w14:textId="77777777" w:rsidR="00A31176" w:rsidRDefault="00A31176" w:rsidP="00A31176">
      <w:pPr>
        <w:pStyle w:val="BodyText"/>
        <w:rPr>
          <w:lang w:eastAsia="en-GB"/>
        </w:rPr>
      </w:pPr>
      <w:r>
        <w:rPr>
          <w:lang w:eastAsia="en-GB"/>
        </w:rPr>
        <w:t xml:space="preserve">The transfer of data from A to B requires connectivity via a data link or more generally a network. </w:t>
      </w:r>
      <w:r w:rsidR="00297B51">
        <w:rPr>
          <w:lang w:eastAsia="en-GB"/>
        </w:rPr>
        <w:t xml:space="preserve"> </w:t>
      </w:r>
      <w:r>
        <w:rPr>
          <w:lang w:eastAsia="en-GB"/>
        </w:rPr>
        <w:t>A network comprises appropriate hardware and software interconnected by communication channels.</w:t>
      </w:r>
      <w:r w:rsidR="00297B51">
        <w:rPr>
          <w:lang w:eastAsia="en-GB"/>
        </w:rPr>
        <w:t xml:space="preserve"> </w:t>
      </w:r>
      <w:r>
        <w:rPr>
          <w:lang w:eastAsia="en-GB"/>
        </w:rPr>
        <w:t xml:space="preserve"> In the maritime world, both aboard ship and shore side, data links can be wired or wireless.</w:t>
      </w:r>
    </w:p>
    <w:p w14:paraId="5CD4D277" w14:textId="77777777" w:rsidR="00A31176" w:rsidRDefault="00A31176" w:rsidP="00A31176">
      <w:pPr>
        <w:pStyle w:val="BodyText"/>
        <w:rPr>
          <w:lang w:eastAsia="en-GB"/>
        </w:rPr>
      </w:pPr>
      <w:r>
        <w:rPr>
          <w:lang w:eastAsia="en-GB"/>
        </w:rPr>
        <w:t xml:space="preserve">Different technical solutions and architectures can be used when establishing a </w:t>
      </w:r>
      <w:proofErr w:type="gramStart"/>
      <w:r>
        <w:rPr>
          <w:lang w:eastAsia="en-GB"/>
        </w:rPr>
        <w:t>data sharing</w:t>
      </w:r>
      <w:proofErr w:type="gramEnd"/>
      <w:r>
        <w:rPr>
          <w:lang w:eastAsia="en-GB"/>
        </w:rPr>
        <w:t xml:space="preserve"> network. </w:t>
      </w:r>
      <w:r w:rsidR="00297B51">
        <w:rPr>
          <w:lang w:eastAsia="en-GB"/>
        </w:rPr>
        <w:t xml:space="preserve"> </w:t>
      </w:r>
      <w:r>
        <w:rPr>
          <w:lang w:eastAsia="en-GB"/>
        </w:rPr>
        <w:t>Consideration should be given to</w:t>
      </w:r>
      <w:r w:rsidR="00337588">
        <w:rPr>
          <w:lang w:eastAsia="en-GB"/>
        </w:rPr>
        <w:t xml:space="preserve"> the</w:t>
      </w:r>
      <w:r>
        <w:rPr>
          <w:lang w:eastAsia="en-GB"/>
        </w:rPr>
        <w:t>:</w:t>
      </w:r>
    </w:p>
    <w:p w14:paraId="6B9AFB64" w14:textId="77777777" w:rsidR="00A31176" w:rsidRDefault="00A31176" w:rsidP="00A31176">
      <w:pPr>
        <w:pStyle w:val="Bullet1"/>
      </w:pPr>
      <w:proofErr w:type="gramStart"/>
      <w:r w:rsidRPr="00510736">
        <w:rPr>
          <w:lang w:val="en-US"/>
        </w:rPr>
        <w:t>physical</w:t>
      </w:r>
      <w:proofErr w:type="gramEnd"/>
      <w:r w:rsidRPr="00510736">
        <w:rPr>
          <w:lang w:val="en-US"/>
        </w:rPr>
        <w:t xml:space="preserve"> distance between the sending and receiving parties</w:t>
      </w:r>
      <w:r>
        <w:t>;</w:t>
      </w:r>
    </w:p>
    <w:p w14:paraId="33AB1534" w14:textId="77777777" w:rsidR="00A31176" w:rsidRPr="00510736" w:rsidRDefault="00A31176" w:rsidP="00A31176">
      <w:pPr>
        <w:pStyle w:val="Bullet1"/>
      </w:pPr>
      <w:proofErr w:type="gramStart"/>
      <w:r>
        <w:t>services</w:t>
      </w:r>
      <w:proofErr w:type="gramEnd"/>
      <w:r>
        <w:t xml:space="preserve"> provided by the network</w:t>
      </w:r>
      <w:r w:rsidRPr="00510736">
        <w:rPr>
          <w:lang w:val="en-US"/>
        </w:rPr>
        <w:t>;</w:t>
      </w:r>
    </w:p>
    <w:p w14:paraId="455938B1" w14:textId="77777777" w:rsidR="00A31176" w:rsidRPr="00510736" w:rsidRDefault="00A31176" w:rsidP="00A31176">
      <w:pPr>
        <w:pStyle w:val="Bullet1"/>
      </w:pPr>
      <w:proofErr w:type="gramStart"/>
      <w:r w:rsidRPr="00510736">
        <w:rPr>
          <w:lang w:val="en-US"/>
        </w:rPr>
        <w:t>quality</w:t>
      </w:r>
      <w:proofErr w:type="gramEnd"/>
      <w:r w:rsidRPr="00510736">
        <w:rPr>
          <w:lang w:val="en-US"/>
        </w:rPr>
        <w:t xml:space="preserve"> of services request</w:t>
      </w:r>
      <w:r w:rsidR="00337588">
        <w:rPr>
          <w:lang w:val="en-US"/>
        </w:rPr>
        <w:t>ed by the users.</w:t>
      </w:r>
    </w:p>
    <w:p w14:paraId="0AE0BF1D" w14:textId="77777777" w:rsidR="00A31176" w:rsidRPr="00510736" w:rsidRDefault="00A31176" w:rsidP="00A31176">
      <w:pPr>
        <w:pStyle w:val="BodyText"/>
        <w:rPr>
          <w:lang w:val="en-US" w:eastAsia="en-GB"/>
        </w:rPr>
      </w:pPr>
      <w:r w:rsidRPr="00510736">
        <w:rPr>
          <w:lang w:val="en-US" w:eastAsia="en-GB"/>
        </w:rPr>
        <w:lastRenderedPageBreak/>
        <w:t xml:space="preserve">The processes established to guarantee the quality of the services provided by a data sharing network should be carefully defined and monitored and </w:t>
      </w:r>
      <w:r>
        <w:rPr>
          <w:lang w:val="en-US" w:eastAsia="en-GB"/>
        </w:rPr>
        <w:t>could</w:t>
      </w:r>
      <w:r w:rsidRPr="00510736">
        <w:rPr>
          <w:lang w:val="en-US" w:eastAsia="en-GB"/>
        </w:rPr>
        <w:t xml:space="preserve"> be part of a Quality Management System.</w:t>
      </w:r>
      <w:r>
        <w:rPr>
          <w:lang w:val="en-US" w:eastAsia="en-GB"/>
        </w:rPr>
        <w:t xml:space="preserve"> </w:t>
      </w:r>
    </w:p>
    <w:p w14:paraId="6B1062B8" w14:textId="77777777" w:rsidR="00A31176" w:rsidRDefault="00A31176" w:rsidP="00A31176">
      <w:pPr>
        <w:pStyle w:val="BodyText"/>
        <w:rPr>
          <w:lang w:eastAsia="en-GB"/>
        </w:rPr>
      </w:pPr>
      <w:r>
        <w:rPr>
          <w:lang w:eastAsia="en-GB"/>
        </w:rPr>
        <w:t xml:space="preserve">Global sharing of maritime data and information can take place either through the </w:t>
      </w:r>
      <w:proofErr w:type="gramStart"/>
      <w:r>
        <w:rPr>
          <w:lang w:eastAsia="en-GB"/>
        </w:rPr>
        <w:t>internet</w:t>
      </w:r>
      <w:proofErr w:type="gramEnd"/>
      <w:r>
        <w:rPr>
          <w:lang w:eastAsia="en-GB"/>
        </w:rPr>
        <w:t xml:space="preserve"> or through dedicated networks. </w:t>
      </w:r>
      <w:r w:rsidR="00297B51">
        <w:rPr>
          <w:lang w:eastAsia="en-GB"/>
        </w:rPr>
        <w:t xml:space="preserve"> </w:t>
      </w:r>
      <w:r>
        <w:rPr>
          <w:lang w:eastAsia="en-GB"/>
        </w:rPr>
        <w:t xml:space="preserve">The </w:t>
      </w:r>
      <w:proofErr w:type="gramStart"/>
      <w:r>
        <w:rPr>
          <w:lang w:eastAsia="en-GB"/>
        </w:rPr>
        <w:t>internet</w:t>
      </w:r>
      <w:proofErr w:type="gramEnd"/>
      <w:r>
        <w:rPr>
          <w:lang w:eastAsia="en-GB"/>
        </w:rPr>
        <w:t xml:space="preserve"> is public while dedicated networks are generally closed. </w:t>
      </w:r>
      <w:r w:rsidR="00297B51">
        <w:rPr>
          <w:lang w:eastAsia="en-GB"/>
        </w:rPr>
        <w:t xml:space="preserve"> </w:t>
      </w:r>
      <w:r>
        <w:rPr>
          <w:lang w:eastAsia="en-GB"/>
        </w:rPr>
        <w:t>Consideration should be given to the security related characteristics of these different network types.</w:t>
      </w:r>
    </w:p>
    <w:p w14:paraId="6EA82CF8" w14:textId="77777777" w:rsidR="00A31176" w:rsidRDefault="00A31176" w:rsidP="00A31176">
      <w:pPr>
        <w:pStyle w:val="BodyText"/>
        <w:rPr>
          <w:lang w:eastAsia="en-GB"/>
        </w:rPr>
      </w:pPr>
      <w:r>
        <w:rPr>
          <w:lang w:eastAsia="en-GB"/>
        </w:rPr>
        <w:t xml:space="preserve">Systems used for global sharing of maritime data and information </w:t>
      </w:r>
      <w:proofErr w:type="gramStart"/>
      <w:r>
        <w:rPr>
          <w:lang w:eastAsia="en-GB"/>
        </w:rPr>
        <w:t>are</w:t>
      </w:r>
      <w:proofErr w:type="gramEnd"/>
      <w:r w:rsidR="0063323D">
        <w:rPr>
          <w:lang w:eastAsia="en-GB"/>
        </w:rPr>
        <w:t>,</w:t>
      </w:r>
      <w:r>
        <w:rPr>
          <w:lang w:eastAsia="en-GB"/>
        </w:rPr>
        <w:t xml:space="preserve"> in</w:t>
      </w:r>
      <w:r w:rsidR="00297B51">
        <w:rPr>
          <w:lang w:eastAsia="en-GB"/>
        </w:rPr>
        <w:t xml:space="preserve"> reality</w:t>
      </w:r>
      <w:r w:rsidR="0063323D">
        <w:rPr>
          <w:lang w:eastAsia="en-GB"/>
        </w:rPr>
        <w:t>,</w:t>
      </w:r>
      <w:r w:rsidR="00297B51">
        <w:rPr>
          <w:lang w:eastAsia="en-GB"/>
        </w:rPr>
        <w:t xml:space="preserve"> a network of networks.</w:t>
      </w:r>
    </w:p>
    <w:p w14:paraId="44D2174F" w14:textId="77777777" w:rsidR="00A31176" w:rsidRDefault="00A31176" w:rsidP="00A31176">
      <w:pPr>
        <w:pStyle w:val="BodyText"/>
        <w:rPr>
          <w:lang w:eastAsia="en-GB"/>
        </w:rPr>
      </w:pPr>
      <w:r>
        <w:rPr>
          <w:lang w:eastAsia="en-GB"/>
        </w:rPr>
        <w:t>When designing a network for global sharing of maritime data, consideration has to be given on transmission protocols, bandwidth limitations, communication</w:t>
      </w:r>
      <w:r w:rsidRPr="007C1474">
        <w:rPr>
          <w:lang w:eastAsia="en-GB"/>
        </w:rPr>
        <w:t>/data distribution strategy</w:t>
      </w:r>
      <w:r>
        <w:rPr>
          <w:lang w:eastAsia="en-GB"/>
        </w:rPr>
        <w:t xml:space="preserve"> security aspects such as a</w:t>
      </w:r>
      <w:r w:rsidRPr="007C1474">
        <w:rPr>
          <w:lang w:eastAsia="en-GB"/>
        </w:rPr>
        <w:t>uthentication and confidentiality</w:t>
      </w:r>
      <w:r>
        <w:rPr>
          <w:lang w:eastAsia="en-GB"/>
        </w:rPr>
        <w:t xml:space="preserve"> as well as data Integrity.</w:t>
      </w:r>
    </w:p>
    <w:p w14:paraId="4AD51D39" w14:textId="77777777" w:rsidR="00A31176" w:rsidRDefault="00A31176" w:rsidP="00A31176">
      <w:pPr>
        <w:pStyle w:val="BodyText"/>
        <w:rPr>
          <w:lang w:eastAsia="en-GB"/>
        </w:rPr>
      </w:pPr>
      <w:r>
        <w:rPr>
          <w:lang w:eastAsia="en-GB"/>
        </w:rPr>
        <w:t>A selection between the options available should be based on a number of criteria, including the type of data being transferred, volume of data, types and number of clients connected to the network.</w:t>
      </w:r>
      <w:bookmarkStart w:id="97" w:name="_Toc303777011"/>
      <w:bookmarkStart w:id="98" w:name="_Toc303786139"/>
    </w:p>
    <w:p w14:paraId="6CCEE048" w14:textId="77777777" w:rsidR="00A31176" w:rsidRPr="00615233" w:rsidRDefault="00A31176" w:rsidP="009D0230">
      <w:pPr>
        <w:pStyle w:val="Heading2"/>
        <w:numPr>
          <w:ilvl w:val="1"/>
          <w:numId w:val="9"/>
        </w:numPr>
      </w:pPr>
      <w:bookmarkStart w:id="99" w:name="_Toc303847576"/>
      <w:bookmarkStart w:id="100" w:name="_Toc303844706"/>
      <w:bookmarkStart w:id="101" w:name="_Toc304957345"/>
      <w:r>
        <w:t>Bandwidth aspects</w:t>
      </w:r>
      <w:bookmarkEnd w:id="97"/>
      <w:bookmarkEnd w:id="98"/>
      <w:bookmarkEnd w:id="99"/>
      <w:bookmarkEnd w:id="100"/>
      <w:bookmarkEnd w:id="101"/>
    </w:p>
    <w:p w14:paraId="577F1C6C" w14:textId="77777777" w:rsidR="00A31176" w:rsidRDefault="00A31176" w:rsidP="00A31176">
      <w:pPr>
        <w:pStyle w:val="BodyText"/>
        <w:rPr>
          <w:lang w:eastAsia="en-GB"/>
        </w:rPr>
      </w:pPr>
      <w:r w:rsidRPr="00590D06">
        <w:rPr>
          <w:lang w:eastAsia="en-GB"/>
        </w:rPr>
        <w:t>Although</w:t>
      </w:r>
      <w:r>
        <w:rPr>
          <w:lang w:eastAsia="en-GB"/>
        </w:rPr>
        <w:t xml:space="preserve"> bandwidth cost is ever decreasing there is still a cost associated with the transfer of a certain data item. </w:t>
      </w:r>
      <w:r w:rsidR="00297B51">
        <w:rPr>
          <w:lang w:eastAsia="en-GB"/>
        </w:rPr>
        <w:t xml:space="preserve"> </w:t>
      </w:r>
      <w:r>
        <w:rPr>
          <w:lang w:eastAsia="en-GB"/>
        </w:rPr>
        <w:t xml:space="preserve">So the value of the conveyed information has to be balanced against the cost of transmitting it. </w:t>
      </w:r>
      <w:r w:rsidR="00297B51">
        <w:rPr>
          <w:lang w:eastAsia="en-GB"/>
        </w:rPr>
        <w:t xml:space="preserve"> </w:t>
      </w:r>
      <w:r>
        <w:rPr>
          <w:lang w:eastAsia="en-GB"/>
        </w:rPr>
        <w:t>Another trade-off is the time required to transfer a data item versus a higher required bandwidth (with increased cost).</w:t>
      </w:r>
      <w:r w:rsidR="00297B51">
        <w:rPr>
          <w:lang w:eastAsia="en-GB"/>
        </w:rPr>
        <w:t xml:space="preserve"> </w:t>
      </w:r>
      <w:r>
        <w:rPr>
          <w:lang w:eastAsia="en-GB"/>
        </w:rPr>
        <w:t xml:space="preserve"> In the future one can expect to have more flexibility in terms of roaming i.e. dynamic choice of communication links with different bandwidths coverage and cost.</w:t>
      </w:r>
    </w:p>
    <w:p w14:paraId="42723539" w14:textId="77777777" w:rsidR="00A31176" w:rsidRDefault="00A31176" w:rsidP="009D0230">
      <w:pPr>
        <w:pStyle w:val="Heading2"/>
        <w:numPr>
          <w:ilvl w:val="1"/>
          <w:numId w:val="9"/>
        </w:numPr>
        <w:rPr>
          <w:lang w:eastAsia="en-GB"/>
        </w:rPr>
      </w:pPr>
      <w:bookmarkStart w:id="102" w:name="_Toc303777010"/>
      <w:bookmarkStart w:id="103" w:name="_Toc303786140"/>
      <w:bookmarkStart w:id="104" w:name="_Toc303847577"/>
      <w:bookmarkStart w:id="105" w:name="_Toc303844707"/>
      <w:bookmarkStart w:id="106" w:name="_Toc304957346"/>
      <w:r>
        <w:t xml:space="preserve">Data Security </w:t>
      </w:r>
      <w:bookmarkEnd w:id="102"/>
      <w:r>
        <w:t>Aspects</w:t>
      </w:r>
      <w:bookmarkEnd w:id="103"/>
      <w:bookmarkEnd w:id="104"/>
      <w:bookmarkEnd w:id="105"/>
      <w:bookmarkEnd w:id="106"/>
    </w:p>
    <w:p w14:paraId="3270AB51" w14:textId="77777777" w:rsidR="00A31176" w:rsidRPr="007C099B" w:rsidRDefault="00A31176" w:rsidP="00337588">
      <w:pPr>
        <w:pStyle w:val="BodyText"/>
        <w:rPr>
          <w:lang w:eastAsia="de-DE"/>
        </w:rPr>
      </w:pPr>
      <w:r>
        <w:rPr>
          <w:lang w:eastAsia="de-DE"/>
        </w:rPr>
        <w:t>The following data security aspects are relevant for the transmission (and storage) of data</w:t>
      </w:r>
      <w:r w:rsidR="00297B51">
        <w:rPr>
          <w:lang w:eastAsia="de-DE"/>
        </w:rPr>
        <w:t>.</w:t>
      </w:r>
    </w:p>
    <w:p w14:paraId="27691393" w14:textId="77777777" w:rsidR="00A31176" w:rsidRDefault="00A31176" w:rsidP="00337588">
      <w:pPr>
        <w:pStyle w:val="Heading3"/>
      </w:pPr>
      <w:bookmarkStart w:id="107" w:name="_Toc304957347"/>
      <w:r w:rsidRPr="00615233">
        <w:t>Authenti</w:t>
      </w:r>
      <w:r>
        <w:t>cation</w:t>
      </w:r>
      <w:bookmarkEnd w:id="107"/>
    </w:p>
    <w:p w14:paraId="0520BD61" w14:textId="77777777" w:rsidR="00A31176" w:rsidRPr="00522A12" w:rsidRDefault="00A31176" w:rsidP="00A31176">
      <w:pPr>
        <w:rPr>
          <w:lang w:eastAsia="de-DE"/>
        </w:rPr>
      </w:pPr>
      <w:r w:rsidRPr="00215426">
        <w:rPr>
          <w:lang w:eastAsia="de-DE"/>
        </w:rPr>
        <w:t>Authentication</w:t>
      </w:r>
      <w:r>
        <w:rPr>
          <w:lang w:eastAsia="de-DE"/>
        </w:rPr>
        <w:t xml:space="preserve"> means that the sending and receiving parties are able to unambiguously identify each other. </w:t>
      </w:r>
      <w:r w:rsidR="00297B51">
        <w:rPr>
          <w:lang w:eastAsia="de-DE"/>
        </w:rPr>
        <w:t xml:space="preserve"> </w:t>
      </w:r>
      <w:r>
        <w:rPr>
          <w:lang w:eastAsia="de-DE"/>
        </w:rPr>
        <w:t>This means that each party know</w:t>
      </w:r>
      <w:r w:rsidR="00337588">
        <w:rPr>
          <w:lang w:eastAsia="de-DE"/>
        </w:rPr>
        <w:t xml:space="preserve">s </w:t>
      </w:r>
      <w:proofErr w:type="gramStart"/>
      <w:r w:rsidR="00337588">
        <w:rPr>
          <w:lang w:eastAsia="de-DE"/>
        </w:rPr>
        <w:t>who</w:t>
      </w:r>
      <w:proofErr w:type="gramEnd"/>
      <w:r w:rsidR="00337588">
        <w:rPr>
          <w:lang w:eastAsia="de-DE"/>
        </w:rPr>
        <w:t xml:space="preserve"> he is communicating with.</w:t>
      </w:r>
    </w:p>
    <w:p w14:paraId="540DF6F2" w14:textId="77777777" w:rsidR="00A31176" w:rsidRPr="00615233" w:rsidRDefault="00A31176" w:rsidP="00337588">
      <w:pPr>
        <w:pStyle w:val="Heading3"/>
      </w:pPr>
      <w:bookmarkStart w:id="108" w:name="_Toc304957348"/>
      <w:r w:rsidRPr="00615233">
        <w:t>Data Integrity</w:t>
      </w:r>
      <w:bookmarkEnd w:id="108"/>
    </w:p>
    <w:p w14:paraId="36C79169" w14:textId="77777777" w:rsidR="00A31176" w:rsidRDefault="00A31176" w:rsidP="00A31176">
      <w:pPr>
        <w:rPr>
          <w:lang w:eastAsia="de-DE"/>
        </w:rPr>
      </w:pPr>
      <w:r>
        <w:rPr>
          <w:lang w:eastAsia="de-DE"/>
        </w:rPr>
        <w:t xml:space="preserve">Data integrity means that the data received is the same as the data sent. </w:t>
      </w:r>
      <w:r w:rsidR="00297B51">
        <w:rPr>
          <w:lang w:eastAsia="de-DE"/>
        </w:rPr>
        <w:t xml:space="preserve"> </w:t>
      </w:r>
      <w:r>
        <w:rPr>
          <w:lang w:eastAsia="de-DE"/>
        </w:rPr>
        <w:t xml:space="preserve">No data is lost or altered during transmission. </w:t>
      </w:r>
    </w:p>
    <w:p w14:paraId="2122276A" w14:textId="77777777" w:rsidR="00A31176" w:rsidRPr="00615233" w:rsidRDefault="00A31176" w:rsidP="00337588">
      <w:pPr>
        <w:pStyle w:val="Heading3"/>
      </w:pPr>
      <w:bookmarkStart w:id="109" w:name="_Toc304957349"/>
      <w:r w:rsidRPr="00615233">
        <w:t xml:space="preserve">Data </w:t>
      </w:r>
      <w:r>
        <w:t>Confidentiality</w:t>
      </w:r>
      <w:bookmarkEnd w:id="109"/>
    </w:p>
    <w:p w14:paraId="364EBED0" w14:textId="77777777" w:rsidR="00A31176" w:rsidRDefault="00A31176" w:rsidP="00A31176">
      <w:pPr>
        <w:pStyle w:val="BodyText"/>
        <w:rPr>
          <w:lang w:eastAsia="en-GB"/>
        </w:rPr>
      </w:pPr>
      <w:r>
        <w:rPr>
          <w:lang w:eastAsia="en-GB"/>
        </w:rPr>
        <w:t xml:space="preserve">Data confidentiality means that the data is protected against eavesdropping. </w:t>
      </w:r>
      <w:r w:rsidR="00297B51">
        <w:rPr>
          <w:lang w:eastAsia="en-GB"/>
        </w:rPr>
        <w:t xml:space="preserve"> </w:t>
      </w:r>
      <w:r>
        <w:rPr>
          <w:lang w:eastAsia="en-GB"/>
        </w:rPr>
        <w:t>No other parties, other than the sender and receiver are able to read the data.</w:t>
      </w:r>
      <w:r w:rsidR="00297B51">
        <w:rPr>
          <w:lang w:eastAsia="en-GB"/>
        </w:rPr>
        <w:t xml:space="preserve"> </w:t>
      </w:r>
      <w:r>
        <w:rPr>
          <w:lang w:eastAsia="en-GB"/>
        </w:rPr>
        <w:t xml:space="preserve"> Data confidentiality can be obtained by physical protection, i.e. prevent access to the data or by data encryption using a secret key that is only accessible to authorised parties.</w:t>
      </w:r>
      <w:r w:rsidR="00297B51">
        <w:rPr>
          <w:lang w:eastAsia="en-GB"/>
        </w:rPr>
        <w:t xml:space="preserve"> </w:t>
      </w:r>
      <w:r>
        <w:rPr>
          <w:lang w:eastAsia="en-GB"/>
        </w:rPr>
        <w:t xml:space="preserve"> Depending on the sensitivity of the data, a certain level of data encryption may be required.</w:t>
      </w:r>
    </w:p>
    <w:p w14:paraId="05FAF8F9" w14:textId="77777777" w:rsidR="00A31176" w:rsidRDefault="00A31176" w:rsidP="00A31176">
      <w:pPr>
        <w:pStyle w:val="BodyText"/>
        <w:rPr>
          <w:lang w:eastAsia="en-GB"/>
        </w:rPr>
      </w:pPr>
      <w:r w:rsidRPr="00A61F8F">
        <w:rPr>
          <w:highlight w:val="yellow"/>
          <w:lang w:eastAsia="en-GB"/>
        </w:rPr>
        <w:t>Insert Illustration from GH</w:t>
      </w:r>
    </w:p>
    <w:p w14:paraId="082E1FE8" w14:textId="77777777" w:rsidR="00337588" w:rsidRDefault="00337588" w:rsidP="00337588">
      <w:pPr>
        <w:pStyle w:val="Figure"/>
      </w:pPr>
      <w:bookmarkStart w:id="110" w:name="_Toc303864702"/>
      <w:r>
        <w:t>?????</w:t>
      </w:r>
      <w:bookmarkEnd w:id="110"/>
    </w:p>
    <w:p w14:paraId="6C8ACAA4" w14:textId="77777777" w:rsidR="00A31176" w:rsidRDefault="00A31176" w:rsidP="009D0230">
      <w:pPr>
        <w:pStyle w:val="Heading2"/>
        <w:numPr>
          <w:ilvl w:val="1"/>
          <w:numId w:val="9"/>
        </w:numPr>
      </w:pPr>
      <w:bookmarkStart w:id="111" w:name="_Toc303786141"/>
      <w:bookmarkStart w:id="112" w:name="_Toc303847578"/>
      <w:bookmarkStart w:id="113" w:name="_Toc303844708"/>
      <w:bookmarkStart w:id="114" w:name="_Toc304957350"/>
      <w:r>
        <w:t>Quality of Service (</w:t>
      </w:r>
      <w:proofErr w:type="spellStart"/>
      <w:r>
        <w:t>QoS</w:t>
      </w:r>
      <w:proofErr w:type="spellEnd"/>
      <w:r>
        <w:t>)</w:t>
      </w:r>
      <w:bookmarkEnd w:id="111"/>
      <w:bookmarkEnd w:id="112"/>
      <w:bookmarkEnd w:id="113"/>
      <w:bookmarkEnd w:id="114"/>
    </w:p>
    <w:p w14:paraId="238CDABC" w14:textId="77777777" w:rsidR="00A31176" w:rsidRDefault="00A31176" w:rsidP="00A31176">
      <w:pPr>
        <w:pStyle w:val="BodyText"/>
        <w:rPr>
          <w:lang w:eastAsia="en-GB"/>
        </w:rPr>
      </w:pPr>
      <w:r>
        <w:rPr>
          <w:lang w:eastAsia="en-GB"/>
        </w:rPr>
        <w:t xml:space="preserve">The </w:t>
      </w:r>
      <w:proofErr w:type="spellStart"/>
      <w:r>
        <w:rPr>
          <w:lang w:eastAsia="en-GB"/>
        </w:rPr>
        <w:t>QoS</w:t>
      </w:r>
      <w:proofErr w:type="spellEnd"/>
      <w:r>
        <w:rPr>
          <w:lang w:eastAsia="en-GB"/>
        </w:rPr>
        <w:t xml:space="preserve"> covers the prioritisation of certain data above others in order to guarantee a timely delivery of that data. </w:t>
      </w:r>
      <w:r w:rsidR="00297B51">
        <w:rPr>
          <w:lang w:eastAsia="en-GB"/>
        </w:rPr>
        <w:t xml:space="preserve"> </w:t>
      </w:r>
      <w:r>
        <w:rPr>
          <w:lang w:eastAsia="en-GB"/>
        </w:rPr>
        <w:t>A higher priority data item will be delivered faster than a lower priority item.</w:t>
      </w:r>
    </w:p>
    <w:p w14:paraId="6DB01A2A" w14:textId="77777777" w:rsidR="00A31176" w:rsidRDefault="00A31176" w:rsidP="00A31176">
      <w:pPr>
        <w:pStyle w:val="BodyText"/>
        <w:rPr>
          <w:lang w:eastAsia="en-GB"/>
        </w:rPr>
      </w:pPr>
      <w:r>
        <w:rPr>
          <w:lang w:eastAsia="en-GB"/>
        </w:rPr>
        <w:t xml:space="preserve">In real-time or near real-time systems, it may be necessary to ensure that some data types have priority. </w:t>
      </w:r>
      <w:r w:rsidR="00297B51">
        <w:rPr>
          <w:lang w:eastAsia="en-GB"/>
        </w:rPr>
        <w:t xml:space="preserve"> </w:t>
      </w:r>
      <w:r>
        <w:rPr>
          <w:lang w:eastAsia="en-GB"/>
        </w:rPr>
        <w:t xml:space="preserve">Furthermore, when Data Sharing Networks utilize </w:t>
      </w:r>
      <w:proofErr w:type="gramStart"/>
      <w:r>
        <w:rPr>
          <w:lang w:eastAsia="en-GB"/>
        </w:rPr>
        <w:t>infrastructure which</w:t>
      </w:r>
      <w:proofErr w:type="gramEnd"/>
      <w:r>
        <w:rPr>
          <w:lang w:eastAsia="en-GB"/>
        </w:rPr>
        <w:t xml:space="preserve"> also is used by other data systems, it may be necessary to ensure quality of service for the preferred system.</w:t>
      </w:r>
    </w:p>
    <w:p w14:paraId="17E89C1F" w14:textId="77777777" w:rsidR="00A31176" w:rsidRDefault="00A31176" w:rsidP="009D0230">
      <w:pPr>
        <w:pStyle w:val="Heading2"/>
        <w:numPr>
          <w:ilvl w:val="1"/>
          <w:numId w:val="9"/>
        </w:numPr>
        <w:rPr>
          <w:lang w:eastAsia="en-GB"/>
        </w:rPr>
      </w:pPr>
      <w:bookmarkStart w:id="115" w:name="_Toc303847579"/>
      <w:bookmarkStart w:id="116" w:name="_Toc303844709"/>
      <w:bookmarkStart w:id="117" w:name="_Toc304957351"/>
      <w:r>
        <w:rPr>
          <w:lang w:eastAsia="en-GB"/>
        </w:rPr>
        <w:t>System availability and continuity</w:t>
      </w:r>
      <w:bookmarkEnd w:id="115"/>
      <w:bookmarkEnd w:id="116"/>
      <w:bookmarkEnd w:id="117"/>
    </w:p>
    <w:p w14:paraId="51BA033D" w14:textId="77777777" w:rsidR="00A31176" w:rsidRDefault="00A31176" w:rsidP="00A31176">
      <w:pPr>
        <w:pStyle w:val="BodyText"/>
        <w:rPr>
          <w:lang w:eastAsia="en-GB"/>
        </w:rPr>
      </w:pPr>
      <w:r w:rsidRPr="00C47D85">
        <w:rPr>
          <w:lang w:eastAsia="en-GB"/>
        </w:rPr>
        <w:lastRenderedPageBreak/>
        <w:t xml:space="preserve">System availability </w:t>
      </w:r>
      <w:r>
        <w:rPr>
          <w:lang w:eastAsia="en-GB"/>
        </w:rPr>
        <w:t xml:space="preserve">and continuity </w:t>
      </w:r>
      <w:r w:rsidRPr="00C47D85">
        <w:rPr>
          <w:lang w:eastAsia="en-GB"/>
        </w:rPr>
        <w:t xml:space="preserve">of </w:t>
      </w:r>
      <w:r w:rsidR="0063323D">
        <w:rPr>
          <w:lang w:eastAsia="en-GB"/>
        </w:rPr>
        <w:t>m</w:t>
      </w:r>
      <w:r>
        <w:rPr>
          <w:lang w:eastAsia="en-GB"/>
        </w:rPr>
        <w:t xml:space="preserve">aritime </w:t>
      </w:r>
      <w:r w:rsidR="0063323D">
        <w:rPr>
          <w:lang w:eastAsia="en-GB"/>
        </w:rPr>
        <w:t>d</w:t>
      </w:r>
      <w:r w:rsidRPr="00C47D85">
        <w:rPr>
          <w:lang w:eastAsia="en-GB"/>
        </w:rPr>
        <w:t>ata</w:t>
      </w:r>
      <w:r w:rsidR="0063323D">
        <w:rPr>
          <w:lang w:eastAsia="en-GB"/>
        </w:rPr>
        <w:t xml:space="preserve"> and i</w:t>
      </w:r>
      <w:r w:rsidR="00297B51">
        <w:rPr>
          <w:lang w:eastAsia="en-GB"/>
        </w:rPr>
        <w:t>nformation</w:t>
      </w:r>
      <w:r w:rsidR="0063323D">
        <w:rPr>
          <w:lang w:eastAsia="en-GB"/>
        </w:rPr>
        <w:t xml:space="preserve"> s</w:t>
      </w:r>
      <w:r w:rsidRPr="00C47D85">
        <w:rPr>
          <w:lang w:eastAsia="en-GB"/>
        </w:rPr>
        <w:t xml:space="preserve">haring systems must be compatible with the </w:t>
      </w:r>
      <w:r>
        <w:rPr>
          <w:lang w:eastAsia="en-GB"/>
        </w:rPr>
        <w:t xml:space="preserve">operational </w:t>
      </w:r>
      <w:r w:rsidRPr="00C47D85">
        <w:rPr>
          <w:lang w:eastAsia="en-GB"/>
        </w:rPr>
        <w:t>user needs</w:t>
      </w:r>
      <w:r>
        <w:rPr>
          <w:lang w:eastAsia="en-GB"/>
        </w:rPr>
        <w:t xml:space="preserve"> associated with the system </w:t>
      </w:r>
      <w:r w:rsidRPr="004D29E2">
        <w:rPr>
          <w:highlight w:val="yellow"/>
          <w:lang w:eastAsia="en-GB"/>
        </w:rPr>
        <w:t>(IALA Guideline XXX refers).</w:t>
      </w:r>
    </w:p>
    <w:p w14:paraId="681B1AEB" w14:textId="77777777" w:rsidR="00A31176" w:rsidRDefault="00A31176" w:rsidP="009D0230">
      <w:pPr>
        <w:pStyle w:val="Heading2"/>
        <w:numPr>
          <w:ilvl w:val="1"/>
          <w:numId w:val="9"/>
        </w:numPr>
        <w:rPr>
          <w:lang w:eastAsia="en-GB"/>
        </w:rPr>
      </w:pPr>
      <w:bookmarkStart w:id="118" w:name="_Toc303847580"/>
      <w:bookmarkStart w:id="119" w:name="_Toc303844710"/>
      <w:bookmarkStart w:id="120" w:name="_Toc304957352"/>
      <w:r>
        <w:rPr>
          <w:lang w:eastAsia="en-GB"/>
        </w:rPr>
        <w:t>Quality / integrity of the original data input</w:t>
      </w:r>
      <w:bookmarkEnd w:id="118"/>
      <w:bookmarkEnd w:id="119"/>
      <w:bookmarkEnd w:id="120"/>
    </w:p>
    <w:p w14:paraId="72E48874" w14:textId="77777777" w:rsidR="00A31176" w:rsidRDefault="00A31176" w:rsidP="00337588">
      <w:pPr>
        <w:pStyle w:val="Heading3"/>
        <w:rPr>
          <w:highlight w:val="yellow"/>
        </w:rPr>
      </w:pPr>
      <w:bookmarkStart w:id="121" w:name="_Toc304957353"/>
      <w:r>
        <w:rPr>
          <w:highlight w:val="yellow"/>
        </w:rPr>
        <w:t>I</w:t>
      </w:r>
      <w:r w:rsidRPr="008D003B">
        <w:rPr>
          <w:highlight w:val="yellow"/>
        </w:rPr>
        <w:t xml:space="preserve">ntegrity/quality of the </w:t>
      </w:r>
      <w:r>
        <w:rPr>
          <w:highlight w:val="yellow"/>
        </w:rPr>
        <w:t xml:space="preserve">original input </w:t>
      </w:r>
      <w:r w:rsidRPr="008D003B">
        <w:rPr>
          <w:highlight w:val="yellow"/>
        </w:rPr>
        <w:t>data</w:t>
      </w:r>
      <w:bookmarkEnd w:id="121"/>
    </w:p>
    <w:p w14:paraId="4453B73C" w14:textId="77777777" w:rsidR="00337588" w:rsidRPr="00337588" w:rsidRDefault="00337588" w:rsidP="00337588">
      <w:pPr>
        <w:pStyle w:val="BodyText"/>
        <w:rPr>
          <w:highlight w:val="yellow"/>
          <w:lang w:eastAsia="de-DE"/>
        </w:rPr>
      </w:pPr>
    </w:p>
    <w:p w14:paraId="5AA9649E" w14:textId="77777777" w:rsidR="00A31176" w:rsidRDefault="00A31176" w:rsidP="00337588">
      <w:pPr>
        <w:pStyle w:val="Heading3"/>
        <w:rPr>
          <w:highlight w:val="yellow"/>
        </w:rPr>
      </w:pPr>
      <w:bookmarkStart w:id="122" w:name="_Toc304957354"/>
      <w:r>
        <w:rPr>
          <w:highlight w:val="yellow"/>
        </w:rPr>
        <w:t>Trustwort</w:t>
      </w:r>
      <w:r w:rsidR="00297B51">
        <w:rPr>
          <w:highlight w:val="yellow"/>
        </w:rPr>
        <w:t>hi</w:t>
      </w:r>
      <w:r>
        <w:rPr>
          <w:highlight w:val="yellow"/>
        </w:rPr>
        <w:t>ness of input data</w:t>
      </w:r>
      <w:bookmarkEnd w:id="122"/>
    </w:p>
    <w:p w14:paraId="2F85E9DA" w14:textId="77777777" w:rsidR="00337588" w:rsidRPr="00337588" w:rsidRDefault="00337588" w:rsidP="00337588">
      <w:pPr>
        <w:pStyle w:val="BodyText"/>
        <w:rPr>
          <w:highlight w:val="yellow"/>
          <w:lang w:eastAsia="de-DE"/>
        </w:rPr>
      </w:pPr>
    </w:p>
    <w:p w14:paraId="3F690B9D" w14:textId="77777777" w:rsidR="00A31176" w:rsidRDefault="00A31176" w:rsidP="00337588">
      <w:pPr>
        <w:pStyle w:val="Heading3"/>
        <w:rPr>
          <w:highlight w:val="yellow"/>
        </w:rPr>
      </w:pPr>
      <w:bookmarkStart w:id="123" w:name="_Toc304957355"/>
      <w:r>
        <w:rPr>
          <w:highlight w:val="yellow"/>
        </w:rPr>
        <w:t>Accuracy of input data</w:t>
      </w:r>
      <w:bookmarkEnd w:id="123"/>
    </w:p>
    <w:p w14:paraId="3BEF6173" w14:textId="77777777" w:rsidR="00337588" w:rsidRPr="00337588" w:rsidRDefault="00337588" w:rsidP="00337588">
      <w:pPr>
        <w:pStyle w:val="BodyText"/>
        <w:rPr>
          <w:highlight w:val="yellow"/>
          <w:lang w:eastAsia="de-DE"/>
        </w:rPr>
      </w:pPr>
    </w:p>
    <w:p w14:paraId="697A4354" w14:textId="77777777" w:rsidR="00A31176" w:rsidRDefault="00A31176" w:rsidP="00337588">
      <w:pPr>
        <w:pStyle w:val="Heading3"/>
        <w:rPr>
          <w:highlight w:val="yellow"/>
        </w:rPr>
      </w:pPr>
      <w:bookmarkStart w:id="124" w:name="_Toc304957356"/>
      <w:r>
        <w:rPr>
          <w:highlight w:val="yellow"/>
        </w:rPr>
        <w:t>Integrity/consistency?</w:t>
      </w:r>
      <w:bookmarkEnd w:id="124"/>
    </w:p>
    <w:p w14:paraId="1275E375" w14:textId="77777777" w:rsidR="00337588" w:rsidRPr="00337588" w:rsidRDefault="00337588" w:rsidP="00337588">
      <w:pPr>
        <w:pStyle w:val="BodyText"/>
        <w:rPr>
          <w:highlight w:val="yellow"/>
          <w:lang w:eastAsia="de-DE"/>
        </w:rPr>
      </w:pPr>
    </w:p>
    <w:p w14:paraId="4FA3AF3C" w14:textId="77777777" w:rsidR="00A31176" w:rsidRDefault="00A31176" w:rsidP="009D0230">
      <w:pPr>
        <w:pStyle w:val="Heading2"/>
        <w:numPr>
          <w:ilvl w:val="1"/>
          <w:numId w:val="9"/>
        </w:numPr>
        <w:rPr>
          <w:lang w:eastAsia="de-DE"/>
        </w:rPr>
      </w:pPr>
      <w:bookmarkStart w:id="125" w:name="_Toc303847581"/>
      <w:bookmarkStart w:id="126" w:name="_Toc303844711"/>
      <w:bookmarkStart w:id="127" w:name="_Toc304957357"/>
      <w:r>
        <w:rPr>
          <w:lang w:eastAsia="de-DE"/>
        </w:rPr>
        <w:t>Source control of the use of data</w:t>
      </w:r>
      <w:bookmarkEnd w:id="125"/>
      <w:bookmarkEnd w:id="126"/>
      <w:bookmarkEnd w:id="127"/>
    </w:p>
    <w:p w14:paraId="55865F52" w14:textId="77777777" w:rsidR="00A31176" w:rsidRDefault="00A31176" w:rsidP="00297B51">
      <w:pPr>
        <w:pStyle w:val="BodyText"/>
        <w:rPr>
          <w:lang w:eastAsia="de-DE"/>
        </w:rPr>
      </w:pPr>
      <w:r>
        <w:rPr>
          <w:lang w:eastAsia="de-DE"/>
        </w:rPr>
        <w:t xml:space="preserve">For many data sources to data sharing networks, control over the destiny of the data supplied is important. </w:t>
      </w:r>
      <w:r w:rsidR="00297B51">
        <w:rPr>
          <w:lang w:eastAsia="de-DE"/>
        </w:rPr>
        <w:t xml:space="preserve"> </w:t>
      </w:r>
      <w:r w:rsidR="00297B51">
        <w:rPr>
          <w:highlight w:val="yellow"/>
          <w:lang w:eastAsia="de-DE"/>
        </w:rPr>
        <w:t xml:space="preserve">This </w:t>
      </w:r>
      <w:r w:rsidRPr="006D697E">
        <w:rPr>
          <w:highlight w:val="yellow"/>
          <w:lang w:eastAsia="de-DE"/>
        </w:rPr>
        <w:t>can be solved through proper Authentication</w:t>
      </w:r>
      <w:r w:rsidR="00297B51">
        <w:rPr>
          <w:lang w:eastAsia="de-DE"/>
        </w:rPr>
        <w:t>.</w:t>
      </w:r>
    </w:p>
    <w:p w14:paraId="1F03B46B" w14:textId="77777777" w:rsidR="00A31176" w:rsidRDefault="00A31176" w:rsidP="00297B51">
      <w:pPr>
        <w:pStyle w:val="BodyText"/>
        <w:rPr>
          <w:lang w:eastAsia="de-DE"/>
        </w:rPr>
      </w:pPr>
      <w:r w:rsidRPr="004D29E2">
        <w:rPr>
          <w:highlight w:val="yellow"/>
          <w:lang w:eastAsia="de-DE"/>
        </w:rPr>
        <w:t>Part of the information may be open while other parts may be confidential through encryption.</w:t>
      </w:r>
    </w:p>
    <w:p w14:paraId="6C2D285D" w14:textId="77777777" w:rsidR="00A31176" w:rsidRDefault="00A31176" w:rsidP="009D0230">
      <w:pPr>
        <w:pStyle w:val="Heading2"/>
        <w:numPr>
          <w:ilvl w:val="1"/>
          <w:numId w:val="9"/>
        </w:numPr>
      </w:pPr>
      <w:bookmarkStart w:id="128" w:name="_Toc303847582"/>
      <w:bookmarkStart w:id="129" w:name="_Toc303844712"/>
      <w:bookmarkStart w:id="130" w:name="_Toc304957358"/>
      <w:r>
        <w:t>New and emerging solutions</w:t>
      </w:r>
      <w:bookmarkEnd w:id="128"/>
      <w:bookmarkEnd w:id="129"/>
      <w:bookmarkEnd w:id="130"/>
    </w:p>
    <w:p w14:paraId="1B725A2B" w14:textId="77777777" w:rsidR="00A31176" w:rsidRDefault="00A31176" w:rsidP="00A31176">
      <w:pPr>
        <w:pStyle w:val="BodyText"/>
        <w:rPr>
          <w:lang w:eastAsia="en-GB"/>
        </w:rPr>
      </w:pPr>
      <w:r w:rsidRPr="003D30AD">
        <w:rPr>
          <w:lang w:eastAsia="en-GB"/>
        </w:rPr>
        <w:t xml:space="preserve">Obviously contemporary technical solutions are used for contemporary systems. </w:t>
      </w:r>
      <w:r w:rsidR="00297B51">
        <w:rPr>
          <w:lang w:eastAsia="en-GB"/>
        </w:rPr>
        <w:t xml:space="preserve"> </w:t>
      </w:r>
      <w:r w:rsidRPr="003D30AD">
        <w:rPr>
          <w:lang w:eastAsia="en-GB"/>
        </w:rPr>
        <w:t>Future systems will be based on new and emerging technologies relevant to global data sharing.</w:t>
      </w:r>
    </w:p>
    <w:p w14:paraId="0CF9EA22" w14:textId="77777777" w:rsidR="00A31176" w:rsidRDefault="00A31176" w:rsidP="00A31176">
      <w:pPr>
        <w:pStyle w:val="BodyText"/>
        <w:rPr>
          <w:lang w:eastAsia="de-DE"/>
        </w:rPr>
      </w:pPr>
      <w:r>
        <w:rPr>
          <w:lang w:eastAsia="en-GB"/>
        </w:rPr>
        <w:t>At NAV57 IMO delegat</w:t>
      </w:r>
      <w:r w:rsidR="00297B51">
        <w:rPr>
          <w:lang w:eastAsia="en-GB"/>
        </w:rPr>
        <w:t xml:space="preserve">es expressed strong support to </w:t>
      </w:r>
      <w:r>
        <w:rPr>
          <w:lang w:eastAsia="en-GB"/>
        </w:rPr>
        <w:t xml:space="preserve">the creation of a new common Maritime Data Model. </w:t>
      </w:r>
      <w:r w:rsidR="00297B51">
        <w:rPr>
          <w:lang w:eastAsia="en-GB"/>
        </w:rPr>
        <w:t xml:space="preserve"> </w:t>
      </w:r>
      <w:r>
        <w:rPr>
          <w:lang w:eastAsia="en-GB"/>
        </w:rPr>
        <w:t>The IHO S-100 is proposed to be the</w:t>
      </w:r>
      <w:r w:rsidR="00AE7C45">
        <w:rPr>
          <w:lang w:eastAsia="en-GB"/>
        </w:rPr>
        <w:t xml:space="preserve"> baseline</w:t>
      </w:r>
      <w:r>
        <w:rPr>
          <w:lang w:eastAsia="en-GB"/>
        </w:rPr>
        <w:t xml:space="preserve"> reference for this model.</w:t>
      </w:r>
    </w:p>
    <w:p w14:paraId="6A97CAE7" w14:textId="77777777" w:rsidR="00126DEF" w:rsidRDefault="00126DEF">
      <w:pPr>
        <w:rPr>
          <w:b/>
          <w:sz w:val="24"/>
          <w:szCs w:val="28"/>
        </w:rPr>
      </w:pPr>
      <w:r>
        <w:br w:type="page"/>
      </w:r>
    </w:p>
    <w:p w14:paraId="5C4FF4BB" w14:textId="77777777" w:rsidR="00126DEF" w:rsidRDefault="00A31176" w:rsidP="00A31176">
      <w:pPr>
        <w:pStyle w:val="Annex"/>
      </w:pPr>
      <w:bookmarkStart w:id="131" w:name="_Ref303867570"/>
      <w:bookmarkStart w:id="132" w:name="_Toc304957359"/>
      <w:r w:rsidRPr="001841BC">
        <w:lastRenderedPageBreak/>
        <w:t>Example agreement</w:t>
      </w:r>
      <w:r>
        <w:t xml:space="preserve"> (IALA-Net)</w:t>
      </w:r>
      <w:bookmarkEnd w:id="131"/>
      <w:bookmarkEnd w:id="132"/>
    </w:p>
    <w:p w14:paraId="026C8A98" w14:textId="77777777" w:rsidR="00337588" w:rsidRDefault="00337588" w:rsidP="00337588">
      <w:pPr>
        <w:pStyle w:val="Headline"/>
        <w:rPr>
          <w:rFonts w:ascii="Calibri" w:hAnsi="Calibri"/>
        </w:rPr>
      </w:pPr>
    </w:p>
    <w:p w14:paraId="190DA8D6" w14:textId="77777777" w:rsidR="00F56972" w:rsidRDefault="00F56972" w:rsidP="00337588">
      <w:pPr>
        <w:pStyle w:val="Headline"/>
        <w:rPr>
          <w:rFonts w:ascii="Calibri" w:hAnsi="Calibri"/>
        </w:rPr>
      </w:pPr>
    </w:p>
    <w:p w14:paraId="3C12D563" w14:textId="77777777" w:rsidR="00F56972" w:rsidRDefault="00F56972" w:rsidP="00337588">
      <w:pPr>
        <w:pStyle w:val="Headline"/>
        <w:rPr>
          <w:rFonts w:ascii="Calibri" w:hAnsi="Calibri"/>
        </w:rPr>
      </w:pPr>
    </w:p>
    <w:p w14:paraId="399117EC" w14:textId="77777777" w:rsidR="00F56972" w:rsidRPr="00916ABD" w:rsidRDefault="00F56972" w:rsidP="00337588">
      <w:pPr>
        <w:pStyle w:val="Headline"/>
        <w:rPr>
          <w:rFonts w:ascii="Calibri" w:hAnsi="Calibri"/>
        </w:rPr>
      </w:pPr>
    </w:p>
    <w:p w14:paraId="0E4F943A" w14:textId="77777777" w:rsidR="00337588" w:rsidRDefault="00F56972" w:rsidP="00337588">
      <w:pPr>
        <w:pStyle w:val="Headline"/>
        <w:rPr>
          <w:rFonts w:ascii="Arial" w:hAnsi="Arial" w:cs="Arial"/>
        </w:rPr>
      </w:pPr>
      <w:r>
        <w:rPr>
          <w:rFonts w:ascii="Arial" w:hAnsi="Arial" w:cs="Arial"/>
        </w:rPr>
        <w:t>Agreement on Access to IALA-NET</w:t>
      </w:r>
    </w:p>
    <w:p w14:paraId="1DF6203B" w14:textId="77777777" w:rsidR="00F56972" w:rsidRPr="00F56972" w:rsidRDefault="00F56972" w:rsidP="00337588">
      <w:pPr>
        <w:pStyle w:val="Headline"/>
        <w:rPr>
          <w:rFonts w:ascii="Arial" w:hAnsi="Arial" w:cs="Arial"/>
        </w:rPr>
      </w:pPr>
    </w:p>
    <w:p w14:paraId="063F42E4" w14:textId="77777777" w:rsidR="00337588" w:rsidRDefault="00337588" w:rsidP="00337588">
      <w:pPr>
        <w:pStyle w:val="Headline"/>
        <w:rPr>
          <w:rFonts w:ascii="Arial" w:hAnsi="Arial" w:cs="Arial"/>
        </w:rPr>
      </w:pPr>
      <w:proofErr w:type="gramStart"/>
      <w:r w:rsidRPr="00F56972">
        <w:rPr>
          <w:rFonts w:ascii="Arial" w:hAnsi="Arial" w:cs="Arial"/>
        </w:rPr>
        <w:t>by</w:t>
      </w:r>
      <w:proofErr w:type="gramEnd"/>
      <w:r w:rsidRPr="00F56972">
        <w:rPr>
          <w:rFonts w:ascii="Arial" w:hAnsi="Arial" w:cs="Arial"/>
        </w:rPr>
        <w:t xml:space="preserve"> and between</w:t>
      </w:r>
    </w:p>
    <w:p w14:paraId="43F5D4EF" w14:textId="77777777" w:rsidR="00F56972" w:rsidRPr="00F56972" w:rsidRDefault="00F56972" w:rsidP="00337588">
      <w:pPr>
        <w:pStyle w:val="Headline"/>
        <w:rPr>
          <w:rFonts w:ascii="Arial" w:hAnsi="Arial" w:cs="Arial"/>
        </w:rPr>
      </w:pPr>
    </w:p>
    <w:p w14:paraId="48F69FD4" w14:textId="77777777" w:rsidR="00337588" w:rsidRDefault="00337588" w:rsidP="00337588">
      <w:pPr>
        <w:pStyle w:val="Headline"/>
        <w:rPr>
          <w:rFonts w:ascii="Arial" w:hAnsi="Arial" w:cs="Arial"/>
        </w:rPr>
      </w:pPr>
      <w:r w:rsidRPr="00F56972">
        <w:rPr>
          <w:rFonts w:ascii="Arial" w:hAnsi="Arial" w:cs="Arial"/>
        </w:rPr>
        <w:t>The International Association of Marine Aids to Navigation and Lighthouse Authorities (IALA)</w:t>
      </w:r>
    </w:p>
    <w:p w14:paraId="385E5B09" w14:textId="77777777" w:rsidR="00F56972" w:rsidRPr="00F56972" w:rsidRDefault="00F56972" w:rsidP="00337588">
      <w:pPr>
        <w:pStyle w:val="Headline"/>
        <w:rPr>
          <w:rFonts w:ascii="Arial" w:hAnsi="Arial" w:cs="Arial"/>
        </w:rPr>
      </w:pPr>
    </w:p>
    <w:p w14:paraId="16D74C00" w14:textId="77777777" w:rsidR="00337588" w:rsidRDefault="00F56972" w:rsidP="00337588">
      <w:pPr>
        <w:pStyle w:val="Headline"/>
        <w:rPr>
          <w:rFonts w:ascii="Arial" w:hAnsi="Arial" w:cs="Arial"/>
        </w:rPr>
      </w:pPr>
      <w:proofErr w:type="gramStart"/>
      <w:r>
        <w:rPr>
          <w:rFonts w:ascii="Arial" w:hAnsi="Arial" w:cs="Arial"/>
        </w:rPr>
        <w:t>a</w:t>
      </w:r>
      <w:r w:rsidR="00337588" w:rsidRPr="00F56972">
        <w:rPr>
          <w:rFonts w:ascii="Arial" w:hAnsi="Arial" w:cs="Arial"/>
        </w:rPr>
        <w:t>nd</w:t>
      </w:r>
      <w:proofErr w:type="gramEnd"/>
    </w:p>
    <w:p w14:paraId="5C8B6CC5" w14:textId="77777777" w:rsidR="00F56972" w:rsidRPr="00F56972" w:rsidRDefault="00F56972" w:rsidP="00337588">
      <w:pPr>
        <w:pStyle w:val="Headline"/>
        <w:rPr>
          <w:rFonts w:ascii="Arial" w:hAnsi="Arial" w:cs="Arial"/>
        </w:rPr>
      </w:pPr>
    </w:p>
    <w:p w14:paraId="6BD8BA6C" w14:textId="77777777" w:rsidR="00337588" w:rsidRPr="00F56972" w:rsidRDefault="00337588" w:rsidP="00337588">
      <w:pPr>
        <w:pStyle w:val="Headline"/>
        <w:rPr>
          <w:rFonts w:ascii="Arial" w:hAnsi="Arial" w:cs="Arial"/>
        </w:rPr>
      </w:pPr>
      <w:r w:rsidRPr="00F56972">
        <w:rPr>
          <w:rFonts w:ascii="Arial" w:hAnsi="Arial" w:cs="Arial"/>
        </w:rPr>
        <w:t>[National authority]</w:t>
      </w:r>
    </w:p>
    <w:p w14:paraId="7474C0E9" w14:textId="77777777" w:rsidR="00F56972" w:rsidRDefault="00F56972">
      <w:pPr>
        <w:rPr>
          <w:rFonts w:ascii="Calibri" w:hAnsi="Calibri"/>
          <w:sz w:val="28"/>
          <w:lang w:eastAsia="da-DK"/>
        </w:rPr>
      </w:pPr>
      <w:r>
        <w:rPr>
          <w:rFonts w:ascii="Calibri" w:hAnsi="Calibri"/>
        </w:rPr>
        <w:br w:type="page"/>
      </w:r>
    </w:p>
    <w:p w14:paraId="3E199844" w14:textId="77777777" w:rsidR="00337588" w:rsidRDefault="00337588" w:rsidP="00337588">
      <w:pPr>
        <w:pStyle w:val="Headline"/>
        <w:jc w:val="left"/>
        <w:rPr>
          <w:rFonts w:ascii="Calibri" w:hAnsi="Calibri"/>
        </w:rPr>
      </w:pPr>
    </w:p>
    <w:p w14:paraId="76F338A6" w14:textId="77777777" w:rsidR="00337588" w:rsidRPr="004C54CB" w:rsidRDefault="00337588" w:rsidP="004C54CB">
      <w:pPr>
        <w:pStyle w:val="BlockText"/>
        <w:ind w:left="0" w:right="-285"/>
        <w:jc w:val="center"/>
        <w:rPr>
          <w:b/>
          <w:sz w:val="32"/>
          <w:szCs w:val="32"/>
        </w:rPr>
      </w:pPr>
      <w:r w:rsidRPr="004C54CB">
        <w:rPr>
          <w:b/>
          <w:sz w:val="32"/>
          <w:szCs w:val="32"/>
        </w:rPr>
        <w:t>Agreement on Access to IALA-NET demonstrator AIS Data</w:t>
      </w:r>
    </w:p>
    <w:p w14:paraId="6BD1313D" w14:textId="77777777" w:rsidR="00337588" w:rsidRPr="00916ABD" w:rsidRDefault="00337588" w:rsidP="00337588">
      <w:pPr>
        <w:pStyle w:val="AnnexHeading1"/>
      </w:pPr>
      <w:bookmarkStart w:id="133" w:name="_Toc303847584"/>
      <w:bookmarkStart w:id="134" w:name="_Toc303844714"/>
      <w:r w:rsidRPr="00916ABD">
        <w:t>Parties</w:t>
      </w:r>
      <w:bookmarkEnd w:id="133"/>
      <w:bookmarkEnd w:id="134"/>
    </w:p>
    <w:p w14:paraId="535AD198" w14:textId="77777777" w:rsidR="00337588" w:rsidRPr="00916ABD" w:rsidRDefault="00337588" w:rsidP="00F56972">
      <w:pPr>
        <w:pStyle w:val="AnnexHeading2"/>
      </w:pPr>
      <w:bookmarkStart w:id="135" w:name="_Toc303847585"/>
      <w:bookmarkStart w:id="136" w:name="_Toc303844715"/>
      <w:r w:rsidRPr="00916ABD">
        <w:t>International Association of Marine Aids to Navigation and Lighthouse Authorities</w:t>
      </w:r>
      <w:bookmarkEnd w:id="135"/>
      <w:bookmarkEnd w:id="136"/>
    </w:p>
    <w:p w14:paraId="5E27855D" w14:textId="77777777" w:rsidR="00337588" w:rsidRPr="00F56972" w:rsidRDefault="00337588" w:rsidP="00337588">
      <w:pPr>
        <w:rPr>
          <w:rFonts w:cs="Arial"/>
        </w:rPr>
      </w:pPr>
      <w:r w:rsidRPr="00F56972">
        <w:rPr>
          <w:rFonts w:cs="Arial"/>
        </w:rPr>
        <w:t xml:space="preserve">10 Rue des </w:t>
      </w:r>
      <w:proofErr w:type="spellStart"/>
      <w:r w:rsidRPr="00F56972">
        <w:rPr>
          <w:rFonts w:cs="Arial"/>
        </w:rPr>
        <w:t>Gaudines</w:t>
      </w:r>
      <w:proofErr w:type="spellEnd"/>
    </w:p>
    <w:p w14:paraId="2D343620" w14:textId="77777777" w:rsidR="00337588" w:rsidRPr="00F56972" w:rsidRDefault="00337588" w:rsidP="00337588">
      <w:pPr>
        <w:rPr>
          <w:rFonts w:cs="Arial"/>
        </w:rPr>
      </w:pPr>
      <w:r w:rsidRPr="00F56972">
        <w:rPr>
          <w:rFonts w:cs="Arial"/>
        </w:rPr>
        <w:t xml:space="preserve">78 100 St </w:t>
      </w:r>
      <w:proofErr w:type="spellStart"/>
      <w:r w:rsidRPr="00F56972">
        <w:rPr>
          <w:rFonts w:cs="Arial"/>
        </w:rPr>
        <w:t>Germain</w:t>
      </w:r>
      <w:proofErr w:type="spellEnd"/>
      <w:r w:rsidRPr="00F56972">
        <w:rPr>
          <w:rFonts w:cs="Arial"/>
        </w:rPr>
        <w:t>-en-</w:t>
      </w:r>
      <w:proofErr w:type="spellStart"/>
      <w:r w:rsidRPr="00F56972">
        <w:rPr>
          <w:rFonts w:cs="Arial"/>
        </w:rPr>
        <w:t>Laye</w:t>
      </w:r>
      <w:proofErr w:type="spellEnd"/>
    </w:p>
    <w:p w14:paraId="470D2E56" w14:textId="77777777" w:rsidR="00337588" w:rsidRPr="00F56972" w:rsidRDefault="00337588" w:rsidP="00337588">
      <w:pPr>
        <w:rPr>
          <w:rFonts w:cs="Arial"/>
        </w:rPr>
      </w:pPr>
      <w:r w:rsidRPr="00F56972">
        <w:rPr>
          <w:rFonts w:cs="Arial"/>
        </w:rPr>
        <w:t>France</w:t>
      </w:r>
    </w:p>
    <w:p w14:paraId="5FB7625F" w14:textId="77777777" w:rsidR="00337588" w:rsidRPr="00F56972" w:rsidRDefault="00337588" w:rsidP="00337588">
      <w:pPr>
        <w:rPr>
          <w:rFonts w:cs="Arial"/>
        </w:rPr>
      </w:pPr>
    </w:p>
    <w:p w14:paraId="1945BB25" w14:textId="77777777" w:rsidR="00337588" w:rsidRPr="00F56972" w:rsidRDefault="00337588" w:rsidP="00337588">
      <w:pPr>
        <w:rPr>
          <w:rFonts w:cs="Arial"/>
        </w:rPr>
      </w:pPr>
      <w:r w:rsidRPr="00F56972">
        <w:rPr>
          <w:rFonts w:cs="Arial"/>
        </w:rPr>
        <w:t>As represented by</w:t>
      </w:r>
    </w:p>
    <w:p w14:paraId="23292BBF" w14:textId="77777777" w:rsidR="00337588" w:rsidRPr="00F56972" w:rsidRDefault="00337588" w:rsidP="00337588">
      <w:pPr>
        <w:rPr>
          <w:rFonts w:cs="Arial"/>
        </w:rPr>
      </w:pPr>
    </w:p>
    <w:p w14:paraId="7D8005CA" w14:textId="77777777" w:rsidR="00337588" w:rsidRPr="00F56972" w:rsidRDefault="00337588" w:rsidP="00337588">
      <w:pPr>
        <w:rPr>
          <w:rFonts w:cs="Arial"/>
        </w:rPr>
      </w:pPr>
      <w:r w:rsidRPr="00F56972">
        <w:rPr>
          <w:rFonts w:cs="Arial"/>
        </w:rPr>
        <w:t>Danish Maritime Safety Administration</w:t>
      </w:r>
    </w:p>
    <w:p w14:paraId="336B1A8F" w14:textId="77777777" w:rsidR="00337588" w:rsidRPr="00F56972" w:rsidRDefault="00337588" w:rsidP="00337588">
      <w:pPr>
        <w:rPr>
          <w:rFonts w:cs="Arial"/>
        </w:rPr>
      </w:pPr>
      <w:proofErr w:type="spellStart"/>
      <w:r w:rsidRPr="00F56972">
        <w:rPr>
          <w:rFonts w:cs="Arial"/>
        </w:rPr>
        <w:t>Overgaden</w:t>
      </w:r>
      <w:proofErr w:type="spellEnd"/>
      <w:r w:rsidRPr="00F56972">
        <w:rPr>
          <w:rFonts w:cs="Arial"/>
        </w:rPr>
        <w:t xml:space="preserve"> o. </w:t>
      </w:r>
      <w:proofErr w:type="spellStart"/>
      <w:r w:rsidRPr="00F56972">
        <w:rPr>
          <w:rFonts w:cs="Arial"/>
        </w:rPr>
        <w:t>Vandet</w:t>
      </w:r>
      <w:proofErr w:type="spellEnd"/>
      <w:r w:rsidRPr="00F56972">
        <w:rPr>
          <w:rFonts w:cs="Arial"/>
        </w:rPr>
        <w:t xml:space="preserve"> 62B</w:t>
      </w:r>
    </w:p>
    <w:p w14:paraId="2EE6A350" w14:textId="77777777" w:rsidR="00337588" w:rsidRPr="00F56972" w:rsidRDefault="00337588" w:rsidP="00337588">
      <w:pPr>
        <w:rPr>
          <w:rFonts w:cs="Arial"/>
        </w:rPr>
      </w:pPr>
      <w:r w:rsidRPr="00F56972">
        <w:rPr>
          <w:rFonts w:cs="Arial"/>
        </w:rPr>
        <w:t>P.O. BOX 1919</w:t>
      </w:r>
    </w:p>
    <w:p w14:paraId="6113F2DA" w14:textId="77777777" w:rsidR="00337588" w:rsidRPr="00F56972" w:rsidRDefault="00337588" w:rsidP="00337588">
      <w:pPr>
        <w:rPr>
          <w:rFonts w:cs="Arial"/>
        </w:rPr>
      </w:pPr>
      <w:r w:rsidRPr="00F56972">
        <w:rPr>
          <w:rFonts w:cs="Arial"/>
        </w:rPr>
        <w:t>DK-1023 Copenhagen</w:t>
      </w:r>
    </w:p>
    <w:p w14:paraId="55587747" w14:textId="77777777" w:rsidR="00337588" w:rsidRPr="00916ABD" w:rsidRDefault="00337588" w:rsidP="00337588">
      <w:pPr>
        <w:rPr>
          <w:rFonts w:ascii="Calibri" w:hAnsi="Calibri"/>
        </w:rPr>
      </w:pPr>
    </w:p>
    <w:p w14:paraId="3DE4AFB7" w14:textId="77777777" w:rsidR="00337588" w:rsidRPr="00916ABD" w:rsidRDefault="00337588" w:rsidP="00337588">
      <w:pPr>
        <w:rPr>
          <w:rFonts w:ascii="Calibri" w:hAnsi="Calibri"/>
        </w:rPr>
      </w:pPr>
      <w:proofErr w:type="gramStart"/>
      <w:r w:rsidRPr="00916ABD">
        <w:rPr>
          <w:rFonts w:ascii="Calibri" w:hAnsi="Calibri"/>
        </w:rPr>
        <w:t>and</w:t>
      </w:r>
      <w:proofErr w:type="gramEnd"/>
    </w:p>
    <w:p w14:paraId="0935DFEB" w14:textId="77777777" w:rsidR="00337588" w:rsidRDefault="00337588" w:rsidP="00337588">
      <w:pPr>
        <w:tabs>
          <w:tab w:val="left" w:pos="1134"/>
        </w:tabs>
        <w:ind w:firstLine="720"/>
        <w:rPr>
          <w:rFonts w:cs="Arial"/>
          <w:spacing w:val="-3"/>
        </w:rPr>
      </w:pPr>
      <w:r>
        <w:rPr>
          <w:rFonts w:cs="Arial"/>
          <w:spacing w:val="-3"/>
        </w:rPr>
        <w:t>[National Authority]</w:t>
      </w:r>
    </w:p>
    <w:p w14:paraId="72DBE514" w14:textId="77777777" w:rsidR="00337588" w:rsidRPr="00916ABD" w:rsidRDefault="00F56972" w:rsidP="00F56972">
      <w:pPr>
        <w:pStyle w:val="AnnexHeading1"/>
      </w:pPr>
      <w:r>
        <w:t>Contribution of and Access to</w:t>
      </w:r>
      <w:r w:rsidR="002171C5">
        <w:t xml:space="preserve"> </w:t>
      </w:r>
      <w:r>
        <w:t>IALA NET AIS Data</w:t>
      </w:r>
    </w:p>
    <w:p w14:paraId="78F01EA2" w14:textId="77777777" w:rsidR="00337588" w:rsidRPr="00916ABD" w:rsidRDefault="00337588" w:rsidP="00F56972">
      <w:pPr>
        <w:pStyle w:val="AnnexHeading2"/>
      </w:pPr>
      <w:bookmarkStart w:id="137" w:name="_Toc303847586"/>
      <w:bookmarkStart w:id="138" w:name="_Toc303844716"/>
      <w:r w:rsidRPr="00916ABD">
        <w:t>IALA-NET required AIS Data</w:t>
      </w:r>
      <w:bookmarkEnd w:id="137"/>
      <w:bookmarkEnd w:id="138"/>
    </w:p>
    <w:p w14:paraId="2ED41C1F" w14:textId="77777777" w:rsidR="00337588" w:rsidRPr="00916ABD" w:rsidRDefault="00337588" w:rsidP="008414B4">
      <w:pPr>
        <w:pStyle w:val="BodyText"/>
      </w:pPr>
      <w:bookmarkStart w:id="139" w:name="_Toc303847587"/>
      <w:bookmarkStart w:id="140" w:name="_Toc303844717"/>
      <w:r w:rsidRPr="00916ABD">
        <w:t xml:space="preserve">IALA-NET will from National Authorities receive and provide to the National Authorities real-time AIS data from all SOLAS ships carrying AIS as mandatory equipment pursuant to regulation 19 chapter V of SOLAS Convention. </w:t>
      </w:r>
      <w:r w:rsidR="002171C5">
        <w:t xml:space="preserve"> </w:t>
      </w:r>
      <w:r w:rsidRPr="00916ABD">
        <w:t>Consequently, National Authorities participating in IALA-NET is deemed to accept to contribute and receive the said AIS data.</w:t>
      </w:r>
      <w:r w:rsidR="002171C5">
        <w:t xml:space="preserve"> </w:t>
      </w:r>
      <w:r w:rsidRPr="00916ABD">
        <w:t xml:space="preserve"> However, National Authorities are entitled to limit AIS data for ships that does not fall under the SOLAS regulation 19 </w:t>
      </w:r>
      <w:proofErr w:type="gramStart"/>
      <w:r w:rsidRPr="00916ABD">
        <w:t>chapter</w:t>
      </w:r>
      <w:proofErr w:type="gramEnd"/>
      <w:r w:rsidRPr="00916ABD">
        <w:t xml:space="preserve"> V.</w:t>
      </w:r>
      <w:bookmarkEnd w:id="139"/>
      <w:bookmarkEnd w:id="140"/>
    </w:p>
    <w:p w14:paraId="1A47A110" w14:textId="77777777" w:rsidR="00337588" w:rsidRPr="00916ABD" w:rsidRDefault="00337588" w:rsidP="00F56972">
      <w:pPr>
        <w:pStyle w:val="AnnexHeading3"/>
      </w:pPr>
      <w:bookmarkStart w:id="141" w:name="_Toc303847588"/>
      <w:bookmarkStart w:id="142" w:name="_Toc303844718"/>
      <w:r w:rsidRPr="00916ABD">
        <w:t>Real-time AIS data in this Agreement is defined to be:</w:t>
      </w:r>
      <w:bookmarkEnd w:id="141"/>
      <w:bookmarkEnd w:id="142"/>
    </w:p>
    <w:p w14:paraId="48FAA772" w14:textId="77777777" w:rsidR="00337588" w:rsidRPr="00916ABD" w:rsidRDefault="00337588" w:rsidP="00F56972">
      <w:pPr>
        <w:pStyle w:val="Bullet2"/>
      </w:pPr>
      <w:proofErr w:type="gramStart"/>
      <w:r w:rsidRPr="00916ABD">
        <w:t>delivered</w:t>
      </w:r>
      <w:proofErr w:type="gramEnd"/>
      <w:r w:rsidRPr="00916ABD">
        <w:t xml:space="preserve"> end-to-end non-stop, one vessel report after the other as soon as they are transmitted</w:t>
      </w:r>
    </w:p>
    <w:p w14:paraId="52F6A8F0" w14:textId="77777777" w:rsidR="00337588" w:rsidRPr="00916ABD" w:rsidRDefault="00337588" w:rsidP="00F56972">
      <w:pPr>
        <w:pStyle w:val="Bullet2"/>
      </w:pPr>
      <w:proofErr w:type="gramStart"/>
      <w:r w:rsidRPr="00916ABD">
        <w:t>delivered</w:t>
      </w:r>
      <w:proofErr w:type="gramEnd"/>
      <w:r w:rsidRPr="00916ABD">
        <w:t xml:space="preserve"> promptly when they are received at the base station</w:t>
      </w:r>
    </w:p>
    <w:p w14:paraId="5BBBE7F0" w14:textId="77777777" w:rsidR="00337588" w:rsidRPr="00916ABD" w:rsidRDefault="00337588" w:rsidP="00F56972">
      <w:pPr>
        <w:pStyle w:val="Bullet2"/>
      </w:pPr>
      <w:proofErr w:type="gramStart"/>
      <w:r w:rsidRPr="00916ABD">
        <w:t>delivered</w:t>
      </w:r>
      <w:proofErr w:type="gramEnd"/>
      <w:r w:rsidRPr="00916ABD">
        <w:t xml:space="preserve"> without any delay (additional latency)</w:t>
      </w:r>
    </w:p>
    <w:p w14:paraId="52BDB97A" w14:textId="77777777" w:rsidR="00337588" w:rsidRPr="00916ABD" w:rsidRDefault="00337588" w:rsidP="00F56972">
      <w:pPr>
        <w:pStyle w:val="Bullet2"/>
      </w:pPr>
      <w:proofErr w:type="gramStart"/>
      <w:r w:rsidRPr="00916ABD">
        <w:t>not</w:t>
      </w:r>
      <w:proofErr w:type="gramEnd"/>
      <w:r w:rsidRPr="00916ABD">
        <w:t xml:space="preserve"> sent in blocks</w:t>
      </w:r>
    </w:p>
    <w:p w14:paraId="53816E9C" w14:textId="77777777" w:rsidR="00337588" w:rsidRPr="00916ABD" w:rsidRDefault="00337588" w:rsidP="00F56972">
      <w:pPr>
        <w:pStyle w:val="Bullet2"/>
      </w:pPr>
      <w:proofErr w:type="gramStart"/>
      <w:r w:rsidRPr="00916ABD">
        <w:t>irrespective</w:t>
      </w:r>
      <w:proofErr w:type="gramEnd"/>
      <w:r w:rsidRPr="00916ABD">
        <w:t xml:space="preserve"> of the reporting interval, however the reporting interval is no less than up-date every 6 minutes</w:t>
      </w:r>
    </w:p>
    <w:p w14:paraId="277D4917" w14:textId="77777777" w:rsidR="00337588" w:rsidRPr="00916ABD" w:rsidRDefault="00337588" w:rsidP="002171C5">
      <w:pPr>
        <w:pStyle w:val="AnnexHeading3"/>
      </w:pPr>
      <w:bookmarkStart w:id="143" w:name="_Toc303847589"/>
      <w:bookmarkStart w:id="144" w:name="_Toc303844719"/>
      <w:r w:rsidRPr="00916ABD">
        <w:t>The data format for the AIS data stream is identical to the basic VDM/VDO output on the Presentation Interface of AIS devices such as class A stations, Base Stations or AIS receivers, as described in IEC 61162 / IEC 61993-2 / IEC 62320-1:</w:t>
      </w:r>
      <w:bookmarkEnd w:id="143"/>
      <w:bookmarkEnd w:id="144"/>
    </w:p>
    <w:p w14:paraId="0C69B8D9" w14:textId="77777777" w:rsidR="00337588" w:rsidRPr="00916ABD" w:rsidRDefault="00337588" w:rsidP="00F56972">
      <w:pPr>
        <w:pStyle w:val="Bullet2"/>
      </w:pPr>
      <w:proofErr w:type="gramStart"/>
      <w:r w:rsidRPr="00916ABD">
        <w:t>!AIVDM,1,1</w:t>
      </w:r>
      <w:proofErr w:type="gramEnd"/>
      <w:r w:rsidRPr="00916ABD">
        <w:t xml:space="preserve">,,A,@01uEO@rJwqP3h00,0*6D </w:t>
      </w:r>
    </w:p>
    <w:p w14:paraId="4EE506DE" w14:textId="77777777" w:rsidR="00337588" w:rsidRPr="00916ABD" w:rsidRDefault="00337588" w:rsidP="00F56972">
      <w:pPr>
        <w:pStyle w:val="Bullet2"/>
      </w:pPr>
      <w:proofErr w:type="gramStart"/>
      <w:r w:rsidRPr="00916ABD">
        <w:t>!AIVDM,1,1</w:t>
      </w:r>
      <w:proofErr w:type="gramEnd"/>
      <w:r w:rsidRPr="00916ABD">
        <w:t>,,B,6000W6&lt;q=:M00480J0,4*04</w:t>
      </w:r>
    </w:p>
    <w:p w14:paraId="434548AB" w14:textId="77777777" w:rsidR="00337588" w:rsidRPr="00916ABD" w:rsidRDefault="00337588" w:rsidP="00F56972">
      <w:pPr>
        <w:pStyle w:val="Bullet2"/>
      </w:pPr>
      <w:proofErr w:type="gramStart"/>
      <w:r w:rsidRPr="00916ABD">
        <w:t>!AIVDM,1,1</w:t>
      </w:r>
      <w:proofErr w:type="gramEnd"/>
      <w:r w:rsidRPr="00916ABD">
        <w:t>,,B,6000W64pF;qP0480J0,4*2B</w:t>
      </w:r>
    </w:p>
    <w:p w14:paraId="54018FAD" w14:textId="77777777" w:rsidR="00337588" w:rsidRPr="00916ABD" w:rsidRDefault="00337588" w:rsidP="00F56972">
      <w:pPr>
        <w:pStyle w:val="Bullet2"/>
      </w:pPr>
      <w:proofErr w:type="gramStart"/>
      <w:r w:rsidRPr="00916ABD">
        <w:t>!AIVDM,1,1</w:t>
      </w:r>
      <w:proofErr w:type="gramEnd"/>
      <w:r w:rsidRPr="00916ABD">
        <w:t>,,A,6000W4u9aR120480J0,4*4D</w:t>
      </w:r>
    </w:p>
    <w:p w14:paraId="5AF1CB98" w14:textId="77777777" w:rsidR="00337588" w:rsidRPr="00916ABD" w:rsidRDefault="00337588" w:rsidP="00F56972">
      <w:pPr>
        <w:pStyle w:val="Bullet2"/>
      </w:pPr>
      <w:proofErr w:type="gramStart"/>
      <w:r w:rsidRPr="00916ABD">
        <w:t>!AIVDM,2,1,3,A,53P:t</w:t>
      </w:r>
      <w:proofErr w:type="gramEnd"/>
      <w:r w:rsidRPr="00916ABD">
        <w:t>=@0000384a?:215D4qAE&gt;10C?OV2222220N0000040Ht0000000,0*07</w:t>
      </w:r>
    </w:p>
    <w:p w14:paraId="091C67B4" w14:textId="77777777" w:rsidR="00337588" w:rsidRPr="00916ABD" w:rsidRDefault="00337588" w:rsidP="00F56972">
      <w:pPr>
        <w:pStyle w:val="Bullet2"/>
      </w:pPr>
      <w:proofErr w:type="gramStart"/>
      <w:r w:rsidRPr="00916ABD">
        <w:t>!AIVDM,2,2,3,A,000000000000000,2</w:t>
      </w:r>
      <w:proofErr w:type="gramEnd"/>
      <w:r w:rsidRPr="00916ABD">
        <w:t xml:space="preserve">*27 </w:t>
      </w:r>
    </w:p>
    <w:p w14:paraId="21C323EF" w14:textId="77777777" w:rsidR="00337588" w:rsidRPr="00916ABD" w:rsidRDefault="00337588" w:rsidP="00F56972">
      <w:pPr>
        <w:pStyle w:val="AnnexHeading3"/>
      </w:pPr>
      <w:bookmarkStart w:id="145" w:name="_Toc303847590"/>
      <w:bookmarkStart w:id="146" w:name="_Toc303844720"/>
      <w:r w:rsidRPr="00916ABD">
        <w:t>Further information on technical requirements etc. is available at http://www.frv.dk/iala-net</w:t>
      </w:r>
      <w:bookmarkEnd w:id="145"/>
      <w:bookmarkEnd w:id="146"/>
    </w:p>
    <w:p w14:paraId="56463C7F" w14:textId="77777777" w:rsidR="00337588" w:rsidRPr="00916ABD" w:rsidRDefault="00337588" w:rsidP="00F56972">
      <w:pPr>
        <w:pStyle w:val="AnnexHeading2"/>
      </w:pPr>
      <w:bookmarkStart w:id="147" w:name="_Toc303847591"/>
      <w:bookmarkStart w:id="148" w:name="_Toc303844721"/>
      <w:r w:rsidRPr="00916ABD">
        <w:lastRenderedPageBreak/>
        <w:t>Contribution of IALA-NET AIS Data by a National Authority</w:t>
      </w:r>
      <w:bookmarkEnd w:id="147"/>
      <w:bookmarkEnd w:id="148"/>
    </w:p>
    <w:p w14:paraId="5F8BC893" w14:textId="77777777" w:rsidR="00337588" w:rsidRPr="00916ABD" w:rsidRDefault="00337588" w:rsidP="002171C5">
      <w:pPr>
        <w:pStyle w:val="AnnexHeading3"/>
      </w:pPr>
      <w:bookmarkStart w:id="149" w:name="_Toc303847592"/>
      <w:bookmarkStart w:id="150" w:name="_Toc303844722"/>
      <w:r w:rsidRPr="00916ABD">
        <w:t>National Authorities ensures that real time AIS data is made available to IALA-NET from a server accessible via the Internet and provides information on access thereto.</w:t>
      </w:r>
      <w:r w:rsidR="002171C5">
        <w:t xml:space="preserve"> </w:t>
      </w:r>
      <w:r w:rsidRPr="00916ABD">
        <w:t xml:space="preserve"> The National Authority is not under any obligation to provide IALA-NET with online technical support with respect to the AIS data access and the further handling of said.</w:t>
      </w:r>
      <w:bookmarkEnd w:id="149"/>
      <w:bookmarkEnd w:id="150"/>
    </w:p>
    <w:p w14:paraId="109A9396" w14:textId="77777777" w:rsidR="00337588" w:rsidRPr="00916ABD" w:rsidRDefault="00337588" w:rsidP="002171C5">
      <w:pPr>
        <w:pStyle w:val="AnnexHeading3"/>
      </w:pPr>
      <w:bookmarkStart w:id="151" w:name="_Toc303847593"/>
      <w:bookmarkStart w:id="152" w:name="_Toc303844723"/>
      <w:r w:rsidRPr="00916ABD">
        <w:t xml:space="preserve">IALA-NET acknowledges that the forwarded AIS data will be transmitted to it in the form in which it was received. </w:t>
      </w:r>
      <w:r w:rsidR="002171C5">
        <w:t xml:space="preserve"> </w:t>
      </w:r>
      <w:r w:rsidRPr="00916ABD">
        <w:t>The forwarded data will not be verified, validated or enhanced</w:t>
      </w:r>
      <w:proofErr w:type="gramStart"/>
      <w:r w:rsidRPr="00916ABD">
        <w:t xml:space="preserve">. </w:t>
      </w:r>
      <w:proofErr w:type="gramEnd"/>
      <w:r w:rsidRPr="00916ABD">
        <w:t>IALA-NET acknowledges that the National Authority cannot guarantee the transmission of the forwarded data will be continuous or without fault.</w:t>
      </w:r>
      <w:bookmarkEnd w:id="151"/>
      <w:bookmarkEnd w:id="152"/>
    </w:p>
    <w:p w14:paraId="151C8F5A" w14:textId="77777777" w:rsidR="00337588" w:rsidRPr="00916ABD" w:rsidRDefault="00337588" w:rsidP="00F56972">
      <w:pPr>
        <w:pStyle w:val="AnnexHeading2"/>
      </w:pPr>
      <w:bookmarkStart w:id="153" w:name="_Toc303847594"/>
      <w:bookmarkStart w:id="154" w:name="_Toc303844724"/>
      <w:r w:rsidRPr="00916ABD">
        <w:t>Access to IALA-NET AIS Data</w:t>
      </w:r>
      <w:bookmarkEnd w:id="153"/>
      <w:bookmarkEnd w:id="154"/>
    </w:p>
    <w:p w14:paraId="03B42978" w14:textId="77777777" w:rsidR="00337588" w:rsidRPr="00916ABD" w:rsidRDefault="00337588" w:rsidP="002171C5">
      <w:pPr>
        <w:pStyle w:val="AnnexHeading3"/>
      </w:pPr>
      <w:bookmarkStart w:id="155" w:name="_Toc303847595"/>
      <w:bookmarkStart w:id="156" w:name="_Toc303844725"/>
      <w:r w:rsidRPr="00916ABD">
        <w:t xml:space="preserve">Access to AIS data received from the participating National Authority will only be accessible through IALA-NET to other participating National Authorities. </w:t>
      </w:r>
      <w:r w:rsidR="00297B51">
        <w:t xml:space="preserve"> </w:t>
      </w:r>
      <w:r w:rsidRPr="00916ABD">
        <w:t>However, the participating National Authority is entitled to re-distribute the received IALA-NET AIS data to the following national recipients based on a need for access to IALA-NET AIS data based on:</w:t>
      </w:r>
      <w:bookmarkEnd w:id="155"/>
      <w:bookmarkEnd w:id="156"/>
    </w:p>
    <w:p w14:paraId="31A795CB" w14:textId="77777777" w:rsidR="00337588" w:rsidRPr="00916ABD" w:rsidRDefault="00337588" w:rsidP="00337588">
      <w:pPr>
        <w:rPr>
          <w:rFonts w:ascii="Calibri" w:hAnsi="Calibri"/>
        </w:rPr>
      </w:pPr>
    </w:p>
    <w:tbl>
      <w:tblPr>
        <w:tblW w:w="9000"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7000"/>
      </w:tblGrid>
      <w:tr w:rsidR="00337588" w:rsidRPr="00F56972" w14:paraId="06482BA2" w14:textId="77777777" w:rsidTr="00297B51">
        <w:tc>
          <w:tcPr>
            <w:tcW w:w="2000" w:type="dxa"/>
            <w:tcMar>
              <w:top w:w="57" w:type="dxa"/>
              <w:left w:w="85" w:type="dxa"/>
              <w:bottom w:w="57" w:type="dxa"/>
              <w:right w:w="85" w:type="dxa"/>
            </w:tcMar>
            <w:vAlign w:val="center"/>
          </w:tcPr>
          <w:p w14:paraId="052A653E" w14:textId="77777777" w:rsidR="00337588" w:rsidRPr="00F56972" w:rsidRDefault="00337588" w:rsidP="002171C5">
            <w:pPr>
              <w:rPr>
                <w:rFonts w:cs="Arial"/>
              </w:rPr>
            </w:pPr>
            <w:r w:rsidRPr="00F56972">
              <w:rPr>
                <w:rFonts w:cs="Arial"/>
                <w:b/>
              </w:rPr>
              <w:t xml:space="preserve">National Authorities </w:t>
            </w:r>
            <w:r w:rsidRPr="00F56972">
              <w:rPr>
                <w:rFonts w:cs="Arial"/>
              </w:rPr>
              <w:t xml:space="preserve">and any research institutes or organizations or their contractors acting according to the uses set herein </w:t>
            </w:r>
          </w:p>
        </w:tc>
        <w:tc>
          <w:tcPr>
            <w:tcW w:w="7000" w:type="dxa"/>
            <w:tcMar>
              <w:top w:w="57" w:type="dxa"/>
              <w:left w:w="85" w:type="dxa"/>
              <w:bottom w:w="57" w:type="dxa"/>
              <w:right w:w="85" w:type="dxa"/>
            </w:tcMar>
            <w:vAlign w:val="center"/>
          </w:tcPr>
          <w:p w14:paraId="467A9C7E" w14:textId="77777777" w:rsidR="00337588" w:rsidRPr="00F56972" w:rsidRDefault="00337588" w:rsidP="00517F14">
            <w:pPr>
              <w:rPr>
                <w:rFonts w:cs="Arial"/>
              </w:rPr>
            </w:pPr>
            <w:r w:rsidRPr="00F56972">
              <w:rPr>
                <w:rFonts w:cs="Arial"/>
              </w:rPr>
              <w:t>Pollution preventing and combating</w:t>
            </w:r>
          </w:p>
          <w:p w14:paraId="68D2649D" w14:textId="77777777" w:rsidR="00337588" w:rsidRPr="00F56972" w:rsidRDefault="00337588" w:rsidP="00517F14">
            <w:pPr>
              <w:rPr>
                <w:rFonts w:cs="Arial"/>
              </w:rPr>
            </w:pPr>
            <w:proofErr w:type="gramStart"/>
            <w:r w:rsidRPr="00F56972">
              <w:rPr>
                <w:rFonts w:cs="Arial"/>
              </w:rPr>
              <w:t>VTS(</w:t>
            </w:r>
            <w:proofErr w:type="gramEnd"/>
            <w:r w:rsidRPr="00F56972">
              <w:rPr>
                <w:rFonts w:cs="Arial"/>
              </w:rPr>
              <w:t>Vessel Traffic Services)</w:t>
            </w:r>
          </w:p>
          <w:p w14:paraId="6A6AC8E1" w14:textId="77777777" w:rsidR="00337588" w:rsidRPr="00F56972" w:rsidRDefault="00337588" w:rsidP="00517F14">
            <w:pPr>
              <w:rPr>
                <w:rFonts w:cs="Arial"/>
              </w:rPr>
            </w:pPr>
            <w:r w:rsidRPr="00F56972">
              <w:rPr>
                <w:rFonts w:cs="Arial"/>
              </w:rPr>
              <w:t>Port State Control (PSC)</w:t>
            </w:r>
          </w:p>
          <w:p w14:paraId="1DA94485" w14:textId="77777777" w:rsidR="00337588" w:rsidRPr="00F56972" w:rsidRDefault="00337588" w:rsidP="00517F14">
            <w:pPr>
              <w:rPr>
                <w:rFonts w:cs="Arial"/>
              </w:rPr>
            </w:pPr>
            <w:r w:rsidRPr="00F56972">
              <w:rPr>
                <w:rFonts w:cs="Arial"/>
              </w:rPr>
              <w:t>Contingency planning</w:t>
            </w:r>
          </w:p>
          <w:p w14:paraId="01B6618F" w14:textId="77777777" w:rsidR="00337588" w:rsidRPr="00F56972" w:rsidRDefault="00337588" w:rsidP="00517F14">
            <w:pPr>
              <w:rPr>
                <w:rFonts w:cs="Arial"/>
              </w:rPr>
            </w:pPr>
            <w:r w:rsidRPr="00F56972">
              <w:rPr>
                <w:rFonts w:cs="Arial"/>
              </w:rPr>
              <w:t>International Ship and Port Security (ISPS)</w:t>
            </w:r>
          </w:p>
          <w:p w14:paraId="4CC96A1D" w14:textId="77777777" w:rsidR="00337588" w:rsidRPr="00F56972" w:rsidRDefault="00337588" w:rsidP="00517F14">
            <w:pPr>
              <w:rPr>
                <w:rFonts w:cs="Arial"/>
              </w:rPr>
            </w:pPr>
            <w:r w:rsidRPr="00F56972">
              <w:rPr>
                <w:rFonts w:cs="Arial"/>
              </w:rPr>
              <w:t>Search and Rescue (SAR)</w:t>
            </w:r>
          </w:p>
          <w:p w14:paraId="65F8B918" w14:textId="77777777" w:rsidR="00337588" w:rsidRPr="00F56972" w:rsidRDefault="00337588" w:rsidP="00517F14">
            <w:pPr>
              <w:rPr>
                <w:rFonts w:cs="Arial"/>
              </w:rPr>
            </w:pPr>
            <w:r w:rsidRPr="00F56972">
              <w:rPr>
                <w:rFonts w:cs="Arial"/>
              </w:rPr>
              <w:t>Traffic planning, efficiency and management, incl. icebreaking services</w:t>
            </w:r>
          </w:p>
          <w:p w14:paraId="11E1C768" w14:textId="77777777" w:rsidR="00337588" w:rsidRPr="00F56972" w:rsidRDefault="00337588" w:rsidP="00517F14">
            <w:pPr>
              <w:rPr>
                <w:rFonts w:cs="Arial"/>
              </w:rPr>
            </w:pPr>
            <w:r w:rsidRPr="00F56972">
              <w:rPr>
                <w:rFonts w:cs="Arial"/>
              </w:rPr>
              <w:t>Mandatory reporting system for HAZMAT reporting requirements</w:t>
            </w:r>
          </w:p>
          <w:p w14:paraId="1DAB93A9" w14:textId="77777777" w:rsidR="00337588" w:rsidRPr="00F56972" w:rsidRDefault="00337588" w:rsidP="00517F14">
            <w:pPr>
              <w:rPr>
                <w:rFonts w:cs="Arial"/>
              </w:rPr>
            </w:pPr>
            <w:r w:rsidRPr="00F56972">
              <w:rPr>
                <w:rFonts w:cs="Arial"/>
              </w:rPr>
              <w:t>Pilotage</w:t>
            </w:r>
          </w:p>
          <w:p w14:paraId="5A4C7AAF" w14:textId="77777777" w:rsidR="00337588" w:rsidRPr="00F56972" w:rsidRDefault="00337588" w:rsidP="00517F14">
            <w:pPr>
              <w:rPr>
                <w:rFonts w:cs="Arial"/>
              </w:rPr>
            </w:pPr>
            <w:r w:rsidRPr="00F56972">
              <w:rPr>
                <w:rFonts w:cs="Arial"/>
              </w:rPr>
              <w:t>Customs surveillance</w:t>
            </w:r>
          </w:p>
          <w:p w14:paraId="430B5F92" w14:textId="77777777" w:rsidR="00337588" w:rsidRPr="00F56972" w:rsidRDefault="00337588" w:rsidP="00517F14">
            <w:pPr>
              <w:rPr>
                <w:rFonts w:cs="Arial"/>
              </w:rPr>
            </w:pPr>
            <w:r w:rsidRPr="00F56972">
              <w:rPr>
                <w:rFonts w:cs="Arial"/>
              </w:rPr>
              <w:t>Protection of marine resources</w:t>
            </w:r>
          </w:p>
          <w:p w14:paraId="265E2F45" w14:textId="77777777" w:rsidR="00337588" w:rsidRPr="00F56972" w:rsidRDefault="00337588" w:rsidP="00517F14">
            <w:pPr>
              <w:rPr>
                <w:rFonts w:cs="Arial"/>
              </w:rPr>
            </w:pPr>
            <w:r w:rsidRPr="00F56972">
              <w:rPr>
                <w:rFonts w:cs="Arial"/>
              </w:rPr>
              <w:t>Science and research supporting the implementation of the Helsinki Convention</w:t>
            </w:r>
            <w:r w:rsidRPr="00F56972">
              <w:rPr>
                <w:rFonts w:cs="Arial"/>
                <w:iCs/>
              </w:rPr>
              <w:t xml:space="preserve"> and for preparing IMO ships routeing measures </w:t>
            </w:r>
          </w:p>
        </w:tc>
      </w:tr>
    </w:tbl>
    <w:p w14:paraId="19BE96DB" w14:textId="77777777" w:rsidR="00337588" w:rsidRPr="00916ABD" w:rsidRDefault="00337588" w:rsidP="00F56972">
      <w:pPr>
        <w:pStyle w:val="AnnexHeading3"/>
      </w:pPr>
      <w:bookmarkStart w:id="157" w:name="_Toc303847596"/>
      <w:bookmarkStart w:id="158" w:name="_Toc303844726"/>
      <w:r w:rsidRPr="00916ABD">
        <w:t>IMO Maritime Safety Committee (MSC) urged on its 79</w:t>
      </w:r>
      <w:r w:rsidRPr="00916ABD">
        <w:rPr>
          <w:vertAlign w:val="superscript"/>
        </w:rPr>
        <w:t>th</w:t>
      </w:r>
      <w:r w:rsidRPr="00916ABD">
        <w:t xml:space="preserve"> meeting</w:t>
      </w:r>
      <w:r w:rsidR="00297B51">
        <w:t>,</w:t>
      </w:r>
      <w:r w:rsidRPr="00916ABD">
        <w:t xml:space="preserve"> held 1</w:t>
      </w:r>
      <w:r w:rsidRPr="00916ABD">
        <w:rPr>
          <w:vertAlign w:val="superscript"/>
        </w:rPr>
        <w:t>st</w:t>
      </w:r>
      <w:r w:rsidRPr="00916ABD">
        <w:t>-10</w:t>
      </w:r>
      <w:r w:rsidRPr="00916ABD">
        <w:rPr>
          <w:vertAlign w:val="superscript"/>
        </w:rPr>
        <w:t>th</w:t>
      </w:r>
      <w:r w:rsidRPr="00916ABD">
        <w:t xml:space="preserve"> December 2004</w:t>
      </w:r>
      <w:r w:rsidR="00297B51">
        <w:t>,</w:t>
      </w:r>
      <w:r w:rsidRPr="00916ABD">
        <w:t xml:space="preserve"> Member Governments to discourage publication of AIS data on the </w:t>
      </w:r>
      <w:proofErr w:type="gramStart"/>
      <w:r w:rsidRPr="00916ABD">
        <w:t>world-wide</w:t>
      </w:r>
      <w:proofErr w:type="gramEnd"/>
      <w:r w:rsidRPr="00916ABD">
        <w:t xml:space="preserve"> web or elsewhere.</w:t>
      </w:r>
      <w:bookmarkEnd w:id="157"/>
      <w:bookmarkEnd w:id="158"/>
    </w:p>
    <w:p w14:paraId="3FAE2175" w14:textId="77777777" w:rsidR="00337588" w:rsidRPr="00916ABD" w:rsidRDefault="00337588" w:rsidP="00F56972">
      <w:pPr>
        <w:pStyle w:val="AnnexHeading3"/>
      </w:pPr>
      <w:bookmarkStart w:id="159" w:name="_Toc303847597"/>
      <w:bookmarkStart w:id="160" w:name="_Toc303844727"/>
      <w:r w:rsidRPr="00916ABD">
        <w:t>Moreover, National Authorities are not entitled to use IALA-NET AIS data for any commercial purpose or charge a fee for a legitimate use thereof.</w:t>
      </w:r>
      <w:bookmarkEnd w:id="159"/>
      <w:bookmarkEnd w:id="160"/>
    </w:p>
    <w:p w14:paraId="16464D70" w14:textId="77777777" w:rsidR="00337588" w:rsidRPr="00916ABD" w:rsidRDefault="00337588" w:rsidP="00F56972">
      <w:pPr>
        <w:pStyle w:val="AnnexHeading3"/>
      </w:pPr>
      <w:bookmarkStart w:id="161" w:name="_Toc303847598"/>
      <w:bookmarkStart w:id="162" w:name="_Toc303844728"/>
      <w:r w:rsidRPr="00916ABD">
        <w:t>Consequently, any access apart from the abovementioned to IALA-NET AIS data will be deemed a violation and the access hereto will be cancelled without further notice.</w:t>
      </w:r>
      <w:bookmarkEnd w:id="161"/>
      <w:bookmarkEnd w:id="162"/>
    </w:p>
    <w:p w14:paraId="2215838D" w14:textId="77777777" w:rsidR="00337588" w:rsidRPr="00916ABD" w:rsidRDefault="00337588" w:rsidP="00F56972">
      <w:pPr>
        <w:pStyle w:val="AnnexHeading2"/>
      </w:pPr>
      <w:bookmarkStart w:id="163" w:name="_Toc303847599"/>
      <w:bookmarkStart w:id="164" w:name="_Toc303844729"/>
      <w:r w:rsidRPr="00916ABD">
        <w:t>Entry into Force and Right of Termination</w:t>
      </w:r>
      <w:bookmarkEnd w:id="163"/>
      <w:bookmarkEnd w:id="164"/>
    </w:p>
    <w:p w14:paraId="2E64851A" w14:textId="77777777" w:rsidR="00337588" w:rsidRPr="00916ABD" w:rsidRDefault="00337588" w:rsidP="00F56972">
      <w:pPr>
        <w:pStyle w:val="AnnexHeading3"/>
      </w:pPr>
      <w:bookmarkStart w:id="165" w:name="_Toc303847600"/>
      <w:bookmarkStart w:id="166" w:name="_Toc303844730"/>
      <w:r w:rsidRPr="00916ABD">
        <w:t xml:space="preserve">This Agreement enters into force at the final day of signing, cf. section 2.5. </w:t>
      </w:r>
      <w:r w:rsidR="00297B51">
        <w:t xml:space="preserve"> </w:t>
      </w:r>
      <w:r w:rsidRPr="00916ABD">
        <w:t xml:space="preserve">The agreement is valid for the duration of the IALA-NET </w:t>
      </w:r>
      <w:r>
        <w:t>system</w:t>
      </w:r>
      <w:r w:rsidRPr="00916ABD">
        <w:t>.</w:t>
      </w:r>
      <w:bookmarkEnd w:id="165"/>
      <w:bookmarkEnd w:id="166"/>
    </w:p>
    <w:p w14:paraId="6152F7DB" w14:textId="77777777" w:rsidR="00337588" w:rsidRPr="00916ABD" w:rsidRDefault="00337588" w:rsidP="00F56972">
      <w:pPr>
        <w:pStyle w:val="AnnexHeading3"/>
      </w:pPr>
      <w:bookmarkStart w:id="167" w:name="_Toc303847601"/>
      <w:bookmarkStart w:id="168" w:name="_Toc303844731"/>
      <w:r w:rsidRPr="00916ABD">
        <w:t xml:space="preserve">Both Parties are entitled the right of terminating this agreement upon a formal written notice on the intention of terminating this agreement in total or in part. </w:t>
      </w:r>
      <w:r w:rsidR="00297B51">
        <w:t xml:space="preserve"> </w:t>
      </w:r>
      <w:r w:rsidRPr="00916ABD">
        <w:t>The term of notice is three (3) months</w:t>
      </w:r>
      <w:bookmarkEnd w:id="167"/>
      <w:bookmarkEnd w:id="168"/>
    </w:p>
    <w:p w14:paraId="46FB7C5A" w14:textId="77777777" w:rsidR="00337588" w:rsidRPr="00916ABD" w:rsidRDefault="00337588" w:rsidP="00F56972">
      <w:pPr>
        <w:pStyle w:val="AnnexHeading3"/>
      </w:pPr>
      <w:bookmarkStart w:id="169" w:name="_Toc303847602"/>
      <w:bookmarkStart w:id="170" w:name="_Toc303844732"/>
      <w:proofErr w:type="gramStart"/>
      <w:r w:rsidRPr="00916ABD">
        <w:t>Such notification on termination must be received by the other party</w:t>
      </w:r>
      <w:proofErr w:type="gramEnd"/>
      <w:r w:rsidRPr="00916ABD">
        <w:t xml:space="preserve"> in order to take effect.</w:t>
      </w:r>
      <w:bookmarkEnd w:id="169"/>
      <w:bookmarkEnd w:id="170"/>
    </w:p>
    <w:p w14:paraId="38DE62D6" w14:textId="77777777" w:rsidR="00337588" w:rsidRPr="00916ABD" w:rsidRDefault="00337588" w:rsidP="00F56972">
      <w:pPr>
        <w:pStyle w:val="AnnexHeading3"/>
      </w:pPr>
      <w:bookmarkStart w:id="171" w:name="_Toc303847603"/>
      <w:bookmarkStart w:id="172" w:name="_Toc303844733"/>
      <w:r w:rsidRPr="00916ABD">
        <w:t>Any failure by one of the Parties to fulfil any of the conditions in this Agreement entitles the other Party the right of terminating the access to IALA-NET AIS Data without further notice.</w:t>
      </w:r>
      <w:bookmarkEnd w:id="171"/>
      <w:bookmarkEnd w:id="172"/>
    </w:p>
    <w:p w14:paraId="468272ED" w14:textId="77777777" w:rsidR="00337588" w:rsidRPr="00916ABD" w:rsidRDefault="00337588" w:rsidP="00F56972">
      <w:pPr>
        <w:pStyle w:val="AnnexHeading2"/>
      </w:pPr>
      <w:bookmarkStart w:id="173" w:name="_Toc303847604"/>
      <w:bookmarkStart w:id="174" w:name="_Toc303844734"/>
      <w:r w:rsidRPr="00916ABD">
        <w:t>Signatures</w:t>
      </w:r>
      <w:bookmarkEnd w:id="173"/>
      <w:bookmarkEnd w:id="174"/>
    </w:p>
    <w:p w14:paraId="157FB701" w14:textId="77777777" w:rsidR="00337588" w:rsidRDefault="00337588" w:rsidP="00F56972">
      <w:pPr>
        <w:pStyle w:val="AnnexHeading3"/>
      </w:pPr>
      <w:bookmarkStart w:id="175" w:name="_Toc303847605"/>
      <w:bookmarkStart w:id="176" w:name="_Toc303844735"/>
      <w:r w:rsidRPr="00916ABD">
        <w:lastRenderedPageBreak/>
        <w:t>This Agreement on Access to IALA-NET AIS Data has been drawn up in two (2) identical originals</w:t>
      </w:r>
      <w:proofErr w:type="gramStart"/>
      <w:r w:rsidRPr="00916ABD">
        <w:t>;</w:t>
      </w:r>
      <w:proofErr w:type="gramEnd"/>
      <w:r w:rsidRPr="00916ABD">
        <w:t xml:space="preserve"> one for each Party.</w:t>
      </w:r>
      <w:bookmarkEnd w:id="175"/>
      <w:bookmarkEnd w:id="176"/>
    </w:p>
    <w:p w14:paraId="5F9C7116" w14:textId="77777777" w:rsidR="00F56972" w:rsidRDefault="00F56972" w:rsidP="00F56972">
      <w:pPr>
        <w:rPr>
          <w:lang w:eastAsia="en-GB"/>
        </w:rPr>
      </w:pPr>
    </w:p>
    <w:p w14:paraId="0FAB3D06" w14:textId="77777777" w:rsidR="00F56972" w:rsidRDefault="00F56972" w:rsidP="00F56972">
      <w:pPr>
        <w:rPr>
          <w:lang w:eastAsia="en-GB"/>
        </w:rPr>
      </w:pPr>
    </w:p>
    <w:p w14:paraId="3750D577" w14:textId="77777777" w:rsidR="00F56972" w:rsidRDefault="00F56972" w:rsidP="00F56972">
      <w:pPr>
        <w:rPr>
          <w:lang w:eastAsia="en-GB"/>
        </w:rPr>
      </w:pPr>
    </w:p>
    <w:p w14:paraId="3319F83E" w14:textId="77777777" w:rsidR="00F56972" w:rsidRDefault="00F56972" w:rsidP="00F56972">
      <w:pPr>
        <w:rPr>
          <w:lang w:eastAsia="en-GB"/>
        </w:rPr>
      </w:pPr>
    </w:p>
    <w:p w14:paraId="06553D57" w14:textId="77777777" w:rsidR="00F56972" w:rsidRDefault="00F56972" w:rsidP="00F56972">
      <w:pPr>
        <w:rPr>
          <w:lang w:eastAsia="en-GB"/>
        </w:rPr>
      </w:pPr>
    </w:p>
    <w:p w14:paraId="0F1EEBC7" w14:textId="77777777" w:rsidR="00F56972" w:rsidRDefault="00F56972" w:rsidP="00F56972">
      <w:pPr>
        <w:rPr>
          <w:lang w:eastAsia="en-GB"/>
        </w:rPr>
      </w:pPr>
    </w:p>
    <w:p w14:paraId="3047FB79" w14:textId="77777777" w:rsidR="00F56972" w:rsidRDefault="00F56972" w:rsidP="00F56972">
      <w:pPr>
        <w:rPr>
          <w:lang w:eastAsia="en-GB"/>
        </w:rPr>
      </w:pPr>
    </w:p>
    <w:p w14:paraId="5487240D" w14:textId="77777777" w:rsidR="00F56972" w:rsidRDefault="00F56972" w:rsidP="00F56972">
      <w:pPr>
        <w:rPr>
          <w:lang w:eastAsia="en-GB"/>
        </w:rPr>
      </w:pPr>
    </w:p>
    <w:p w14:paraId="5F7EF16B" w14:textId="77777777" w:rsidR="00F56972" w:rsidRDefault="00F56972" w:rsidP="00F56972">
      <w:pPr>
        <w:tabs>
          <w:tab w:val="left" w:pos="1134"/>
          <w:tab w:val="left" w:pos="5103"/>
        </w:tabs>
        <w:rPr>
          <w:lang w:eastAsia="en-GB"/>
        </w:rPr>
      </w:pPr>
      <w:r>
        <w:rPr>
          <w:lang w:eastAsia="en-GB"/>
        </w:rPr>
        <w:tab/>
        <w:t>On behalf of IALA Net</w:t>
      </w:r>
      <w:r>
        <w:rPr>
          <w:lang w:eastAsia="en-GB"/>
        </w:rPr>
        <w:tab/>
        <w:t>On behalf of [National Authority]</w:t>
      </w:r>
    </w:p>
    <w:p w14:paraId="240088E3" w14:textId="77777777" w:rsidR="00F56972" w:rsidRDefault="00F56972" w:rsidP="00F56972">
      <w:pPr>
        <w:rPr>
          <w:lang w:eastAsia="en-GB"/>
        </w:rPr>
      </w:pPr>
    </w:p>
    <w:p w14:paraId="43903F56" w14:textId="77777777" w:rsidR="00F56972" w:rsidRDefault="00F56972" w:rsidP="00F56972">
      <w:pPr>
        <w:rPr>
          <w:lang w:eastAsia="en-GB"/>
        </w:rPr>
      </w:pPr>
    </w:p>
    <w:p w14:paraId="0FDA9C0A" w14:textId="77777777" w:rsidR="00F56972" w:rsidRPr="00F56972" w:rsidRDefault="00F56972" w:rsidP="00F56972">
      <w:pPr>
        <w:tabs>
          <w:tab w:val="left" w:pos="1134"/>
          <w:tab w:val="left" w:pos="5103"/>
        </w:tabs>
        <w:rPr>
          <w:lang w:eastAsia="en-GB"/>
        </w:rPr>
      </w:pPr>
      <w:r>
        <w:rPr>
          <w:lang w:eastAsia="en-GB"/>
        </w:rPr>
        <w:tab/>
        <w:t>Where / date</w:t>
      </w:r>
      <w:r>
        <w:rPr>
          <w:lang w:eastAsia="en-GB"/>
        </w:rPr>
        <w:tab/>
        <w:t>Where / date</w:t>
      </w:r>
    </w:p>
    <w:p w14:paraId="50A0DE49" w14:textId="77777777" w:rsidR="00337588" w:rsidRDefault="00337588" w:rsidP="00337588">
      <w:pPr>
        <w:rPr>
          <w:lang w:eastAsia="en-GB"/>
        </w:rPr>
      </w:pPr>
      <w:r>
        <w:rPr>
          <w:lang w:eastAsia="en-GB"/>
        </w:rPr>
        <w:br w:type="page"/>
      </w:r>
    </w:p>
    <w:p w14:paraId="467C6844" w14:textId="77777777" w:rsidR="00337588" w:rsidRDefault="00337588" w:rsidP="009D0230">
      <w:pPr>
        <w:pStyle w:val="Annex"/>
        <w:numPr>
          <w:ilvl w:val="0"/>
          <w:numId w:val="1"/>
        </w:numPr>
      </w:pPr>
      <w:bookmarkStart w:id="177" w:name="_Toc303847606"/>
      <w:bookmarkStart w:id="178" w:name="_Toc303844736"/>
      <w:bookmarkStart w:id="179" w:name="_Toc304957360"/>
      <w:r>
        <w:lastRenderedPageBreak/>
        <w:t>Relevant Technical Standards</w:t>
      </w:r>
      <w:bookmarkEnd w:id="177"/>
      <w:bookmarkEnd w:id="178"/>
      <w:bookmarkEnd w:id="179"/>
    </w:p>
    <w:p w14:paraId="2DB8D910" w14:textId="77777777" w:rsidR="00337588" w:rsidRPr="00857F6B" w:rsidRDefault="00337588" w:rsidP="009D0230">
      <w:pPr>
        <w:pStyle w:val="AnnexHeading1"/>
        <w:numPr>
          <w:ilvl w:val="0"/>
          <w:numId w:val="23"/>
        </w:numPr>
      </w:pPr>
      <w:r>
        <w:t>Overview</w:t>
      </w:r>
    </w:p>
    <w:p w14:paraId="276C04EB" w14:textId="77777777" w:rsidR="00337588" w:rsidRPr="00857F6B" w:rsidRDefault="00337588" w:rsidP="00337588">
      <w:pPr>
        <w:pStyle w:val="BodyText"/>
        <w:rPr>
          <w:lang w:eastAsia="en-GB"/>
        </w:rPr>
      </w:pPr>
      <w:r w:rsidRPr="00857F6B">
        <w:rPr>
          <w:lang w:eastAsia="en-GB"/>
        </w:rPr>
        <w:t>It is widely acknowledged that there are already a significant number of Standards covering</w:t>
      </w:r>
      <w:r>
        <w:rPr>
          <w:lang w:eastAsia="en-GB"/>
        </w:rPr>
        <w:t xml:space="preserve"> description and transfer </w:t>
      </w:r>
      <w:r w:rsidRPr="00857F6B">
        <w:rPr>
          <w:lang w:eastAsia="en-GB"/>
        </w:rPr>
        <w:t>of data, however there still are a few gaps that need standardisation,</w:t>
      </w:r>
      <w:r>
        <w:rPr>
          <w:lang w:eastAsia="en-GB"/>
        </w:rPr>
        <w:t xml:space="preserve"> </w:t>
      </w:r>
      <w:r w:rsidRPr="00857F6B">
        <w:rPr>
          <w:lang w:eastAsia="en-GB"/>
        </w:rPr>
        <w:t>particularly in the field of equipment monitoring and control, interfacing of various sensors etc.</w:t>
      </w:r>
    </w:p>
    <w:p w14:paraId="7605777F" w14:textId="77777777" w:rsidR="00337588" w:rsidRDefault="00337588" w:rsidP="00337588">
      <w:pPr>
        <w:pStyle w:val="BodyText"/>
        <w:rPr>
          <w:lang w:eastAsia="en-GB"/>
        </w:rPr>
      </w:pPr>
      <w:r w:rsidRPr="00857F6B">
        <w:rPr>
          <w:lang w:eastAsia="en-GB"/>
        </w:rPr>
        <w:t xml:space="preserve">Moreover, it is important to </w:t>
      </w:r>
      <w:r>
        <w:rPr>
          <w:lang w:eastAsia="en-GB"/>
        </w:rPr>
        <w:t xml:space="preserve">strike </w:t>
      </w:r>
      <w:r w:rsidRPr="00857F6B">
        <w:rPr>
          <w:lang w:eastAsia="en-GB"/>
        </w:rPr>
        <w:t xml:space="preserve">a balance </w:t>
      </w:r>
      <w:r>
        <w:rPr>
          <w:lang w:eastAsia="en-GB"/>
        </w:rPr>
        <w:t xml:space="preserve">between </w:t>
      </w:r>
      <w:r w:rsidRPr="00857F6B">
        <w:rPr>
          <w:lang w:eastAsia="en-GB"/>
        </w:rPr>
        <w:t>and to merge the practices and experiences of</w:t>
      </w:r>
      <w:r>
        <w:rPr>
          <w:lang w:eastAsia="en-GB"/>
        </w:rPr>
        <w:t xml:space="preserve"> </w:t>
      </w:r>
      <w:r w:rsidRPr="00857F6B">
        <w:rPr>
          <w:lang w:eastAsia="en-GB"/>
        </w:rPr>
        <w:t xml:space="preserve">communities in the maritime domain, into a </w:t>
      </w:r>
      <w:r>
        <w:rPr>
          <w:lang w:eastAsia="en-GB"/>
        </w:rPr>
        <w:t xml:space="preserve">harmonized view taking </w:t>
      </w:r>
      <w:r w:rsidRPr="00857F6B">
        <w:rPr>
          <w:lang w:eastAsia="en-GB"/>
        </w:rPr>
        <w:t>into account specific features of the</w:t>
      </w:r>
      <w:r>
        <w:rPr>
          <w:lang w:eastAsia="en-GB"/>
        </w:rPr>
        <w:t xml:space="preserve"> data </w:t>
      </w:r>
      <w:r w:rsidRPr="00857F6B">
        <w:rPr>
          <w:lang w:eastAsia="en-GB"/>
        </w:rPr>
        <w:t>and provide interoperability</w:t>
      </w:r>
      <w:r>
        <w:rPr>
          <w:lang w:eastAsia="en-GB"/>
        </w:rPr>
        <w:t xml:space="preserve">: </w:t>
      </w:r>
    </w:p>
    <w:p w14:paraId="4AC631F5" w14:textId="77777777" w:rsidR="00337588" w:rsidRPr="00857F6B" w:rsidRDefault="00337588" w:rsidP="00337588">
      <w:pPr>
        <w:pStyle w:val="Bullet1"/>
      </w:pPr>
      <w:proofErr w:type="gramStart"/>
      <w:r w:rsidRPr="00857F6B">
        <w:t>to</w:t>
      </w:r>
      <w:proofErr w:type="gramEnd"/>
      <w:r w:rsidRPr="00857F6B">
        <w:t xml:space="preserve"> describe the marine data resulting products in such a manner it will help to reach</w:t>
      </w:r>
      <w:r>
        <w:t xml:space="preserve"> </w:t>
      </w:r>
      <w:r w:rsidRPr="00857F6B">
        <w:t>coher</w:t>
      </w:r>
      <w:r>
        <w:t>ency, enhancing the information</w:t>
      </w:r>
      <w:r w:rsidRPr="00857F6B">
        <w:t xml:space="preserve"> provided by adding « discovery metadata »,</w:t>
      </w:r>
    </w:p>
    <w:p w14:paraId="3077505B" w14:textId="77777777" w:rsidR="00337588" w:rsidRPr="00857F6B" w:rsidRDefault="00337588" w:rsidP="00337588">
      <w:pPr>
        <w:pStyle w:val="Bullet1"/>
      </w:pPr>
      <w:proofErr w:type="gramStart"/>
      <w:r w:rsidRPr="00857F6B">
        <w:t>to</w:t>
      </w:r>
      <w:proofErr w:type="gramEnd"/>
      <w:r w:rsidRPr="00857F6B">
        <w:t xml:space="preserve"> fulfil a common data format structure and harmonise and standardise its description,</w:t>
      </w:r>
      <w:r>
        <w:t xml:space="preserve"> </w:t>
      </w:r>
      <w:r w:rsidRPr="00857F6B">
        <w:t>which will ease exchange and joint use of AIS data sets and derived products,</w:t>
      </w:r>
    </w:p>
    <w:p w14:paraId="6C52906B" w14:textId="77777777" w:rsidR="00337588" w:rsidRPr="00857F6B" w:rsidRDefault="00337588" w:rsidP="00337588">
      <w:pPr>
        <w:pStyle w:val="Bullet1"/>
      </w:pPr>
      <w:proofErr w:type="gramStart"/>
      <w:r w:rsidRPr="00857F6B">
        <w:t>to</w:t>
      </w:r>
      <w:proofErr w:type="gramEnd"/>
      <w:r w:rsidRPr="00857F6B">
        <w:t xml:space="preserve"> harmonise data transport and exchange procedure, that is the ability to access the</w:t>
      </w:r>
      <w:r>
        <w:t xml:space="preserve"> </w:t>
      </w:r>
      <w:r w:rsidRPr="00857F6B">
        <w:t>data in an interoperable manner from client applications, relying on a compatible system</w:t>
      </w:r>
      <w:r>
        <w:t xml:space="preserve"> </w:t>
      </w:r>
      <w:r w:rsidRPr="00857F6B">
        <w:t>architecture for distribution on a public or private network</w:t>
      </w:r>
    </w:p>
    <w:p w14:paraId="367B3F26" w14:textId="77777777" w:rsidR="00337588" w:rsidRPr="00857F6B" w:rsidRDefault="00337588" w:rsidP="00337588">
      <w:pPr>
        <w:pStyle w:val="BodyText"/>
        <w:rPr>
          <w:lang w:eastAsia="en-GB"/>
        </w:rPr>
      </w:pPr>
      <w:r w:rsidRPr="00857F6B">
        <w:rPr>
          <w:lang w:eastAsia="en-GB"/>
        </w:rPr>
        <w:t>It is necessary to use the most appropriate standard for the current task although ther</w:t>
      </w:r>
      <w:r>
        <w:rPr>
          <w:lang w:eastAsia="en-GB"/>
        </w:rPr>
        <w:t xml:space="preserve">e are a </w:t>
      </w:r>
      <w:r w:rsidRPr="00857F6B">
        <w:rPr>
          <w:lang w:eastAsia="en-GB"/>
        </w:rPr>
        <w:t xml:space="preserve">number of choices. </w:t>
      </w:r>
      <w:r w:rsidR="00BF023D">
        <w:rPr>
          <w:lang w:eastAsia="en-GB"/>
        </w:rPr>
        <w:t xml:space="preserve"> </w:t>
      </w:r>
      <w:r w:rsidRPr="00857F6B">
        <w:rPr>
          <w:lang w:eastAsia="en-GB"/>
        </w:rPr>
        <w:t>Some relevant standards and formats are listed below:</w:t>
      </w:r>
    </w:p>
    <w:p w14:paraId="31326C66" w14:textId="77777777" w:rsidR="00337588" w:rsidRPr="00857F6B" w:rsidRDefault="00337588" w:rsidP="009D0230">
      <w:pPr>
        <w:pStyle w:val="List1"/>
        <w:numPr>
          <w:ilvl w:val="0"/>
          <w:numId w:val="22"/>
        </w:numPr>
      </w:pPr>
      <w:r w:rsidRPr="00857F6B">
        <w:t>ISO 19100 series</w:t>
      </w:r>
    </w:p>
    <w:p w14:paraId="7675457D" w14:textId="77777777" w:rsidR="00337588" w:rsidRPr="00857F6B" w:rsidRDefault="00BF023D" w:rsidP="00337588">
      <w:pPr>
        <w:pStyle w:val="List1indent"/>
      </w:pPr>
      <w:r>
        <w:t>19119:2005</w:t>
      </w:r>
      <w:r w:rsidR="00337588" w:rsidRPr="00857F6B">
        <w:t>: identifies and defines the architecture patterns for service</w:t>
      </w:r>
      <w:r w:rsidR="00337588">
        <w:t xml:space="preserve"> </w:t>
      </w:r>
      <w:r w:rsidR="00337588" w:rsidRPr="00857F6B">
        <w:t>interfaces used for geographic information</w:t>
      </w:r>
      <w:r>
        <w:t>.</w:t>
      </w:r>
    </w:p>
    <w:p w14:paraId="0BF7D4B5" w14:textId="77777777" w:rsidR="00337588" w:rsidRPr="00857F6B" w:rsidRDefault="00BF023D" w:rsidP="00337588">
      <w:pPr>
        <w:pStyle w:val="List1indent"/>
      </w:pPr>
      <w:r>
        <w:t>19115:2003</w:t>
      </w:r>
      <w:r w:rsidR="00337588" w:rsidRPr="00857F6B">
        <w:t>: defines the schema required for describing geographic information</w:t>
      </w:r>
      <w:r w:rsidR="00337588">
        <w:t xml:space="preserve"> </w:t>
      </w:r>
      <w:r w:rsidR="00337588" w:rsidRPr="00857F6B">
        <w:t>and services.</w:t>
      </w:r>
      <w:r>
        <w:t xml:space="preserve"> </w:t>
      </w:r>
      <w:r w:rsidR="00337588" w:rsidRPr="00857F6B">
        <w:t xml:space="preserve"> It provides information about the identification, the extent, the</w:t>
      </w:r>
      <w:r w:rsidR="00337588">
        <w:t xml:space="preserve"> </w:t>
      </w:r>
      <w:r w:rsidR="00337588" w:rsidRPr="00857F6B">
        <w:t>quality, the spatial and temporal</w:t>
      </w:r>
      <w:r>
        <w:t xml:space="preserve"> schema, spatial reference</w:t>
      </w:r>
      <w:r w:rsidR="00337588" w:rsidRPr="00857F6B">
        <w:t xml:space="preserve"> and distribution of</w:t>
      </w:r>
      <w:r w:rsidR="00337588">
        <w:t xml:space="preserve"> </w:t>
      </w:r>
      <w:r w:rsidR="00337588" w:rsidRPr="00857F6B">
        <w:t>digital geographic data.</w:t>
      </w:r>
    </w:p>
    <w:p w14:paraId="3DA7E6D1" w14:textId="77777777" w:rsidR="00337588" w:rsidRPr="00857F6B" w:rsidRDefault="00BF023D" w:rsidP="00337588">
      <w:pPr>
        <w:pStyle w:val="List1indent"/>
      </w:pPr>
      <w:r>
        <w:t>19139:2007</w:t>
      </w:r>
      <w:r w:rsidR="00337588" w:rsidRPr="00857F6B">
        <w:t xml:space="preserve">: defines Geographic </w:t>
      </w:r>
      <w:proofErr w:type="spellStart"/>
      <w:r w:rsidR="00337588" w:rsidRPr="00857F6B">
        <w:t>MetaData</w:t>
      </w:r>
      <w:proofErr w:type="spellEnd"/>
      <w:r w:rsidR="00337588" w:rsidRPr="00857F6B">
        <w:t xml:space="preserve"> XML (</w:t>
      </w:r>
      <w:proofErr w:type="spellStart"/>
      <w:r w:rsidR="00337588" w:rsidRPr="00857F6B">
        <w:t>gmd</w:t>
      </w:r>
      <w:proofErr w:type="spellEnd"/>
      <w:r w:rsidR="00337588" w:rsidRPr="00857F6B">
        <w:t>) encoding, an XML</w:t>
      </w:r>
      <w:r w:rsidR="00337588">
        <w:t xml:space="preserve"> </w:t>
      </w:r>
      <w:r w:rsidR="00337588" w:rsidRPr="00857F6B">
        <w:t>Schema implementation derived from ISO 19115</w:t>
      </w:r>
      <w:r>
        <w:t>.</w:t>
      </w:r>
    </w:p>
    <w:p w14:paraId="6D4EA934" w14:textId="77777777" w:rsidR="00337588" w:rsidRPr="00857F6B" w:rsidRDefault="00AE7C45" w:rsidP="00337588">
      <w:pPr>
        <w:pStyle w:val="List1"/>
      </w:pPr>
      <w:r>
        <w:t>IHO digital</w:t>
      </w:r>
      <w:r w:rsidRPr="00857F6B">
        <w:t xml:space="preserve"> </w:t>
      </w:r>
      <w:r w:rsidR="00337588" w:rsidRPr="00857F6B">
        <w:t>data transfer standards</w:t>
      </w:r>
    </w:p>
    <w:p w14:paraId="7DBE2274" w14:textId="77777777" w:rsidR="00337588" w:rsidRPr="00857F6B" w:rsidRDefault="00BF023D" w:rsidP="00337588">
      <w:pPr>
        <w:pStyle w:val="List1indent"/>
      </w:pPr>
      <w:r>
        <w:t>S-52 – Portrayal</w:t>
      </w:r>
      <w:r w:rsidR="00337588" w:rsidRPr="00857F6B">
        <w:t>; provides specifications and gui</w:t>
      </w:r>
      <w:r w:rsidR="00337588">
        <w:t xml:space="preserve">dance regarding the issuing and </w:t>
      </w:r>
      <w:r w:rsidR="00337588" w:rsidRPr="00857F6B">
        <w:t xml:space="preserve">updating of Electronic Navigational Charts (ENC), and their display in ECDIS. </w:t>
      </w:r>
      <w:r>
        <w:t xml:space="preserve"> </w:t>
      </w:r>
      <w:r w:rsidR="00337588" w:rsidRPr="00857F6B">
        <w:t>S-52 comprises a number of separate documents</w:t>
      </w:r>
      <w:r>
        <w:t>.</w:t>
      </w:r>
    </w:p>
    <w:p w14:paraId="023CB202" w14:textId="77777777" w:rsidR="00337588" w:rsidRPr="00857F6B" w:rsidRDefault="00337588" w:rsidP="00337588">
      <w:pPr>
        <w:pStyle w:val="List1indent"/>
      </w:pPr>
      <w:r w:rsidRPr="00857F6B">
        <w:t>S-57 - the official IHO Transfer Standard for Digital Hydrographic Data</w:t>
      </w:r>
      <w:r w:rsidR="00BF023D">
        <w:t>.</w:t>
      </w:r>
    </w:p>
    <w:p w14:paraId="6D859F8F" w14:textId="77777777" w:rsidR="00337588" w:rsidRDefault="00337588" w:rsidP="00337588">
      <w:pPr>
        <w:pStyle w:val="List1indent"/>
      </w:pPr>
      <w:r>
        <w:t>S-100 – New develop</w:t>
      </w:r>
      <w:r w:rsidRPr="00857F6B">
        <w:t>ed standard for marine data and information data</w:t>
      </w:r>
      <w:r>
        <w:t xml:space="preserve"> modelling</w:t>
      </w:r>
      <w:proofErr w:type="gramStart"/>
      <w:r w:rsidRPr="00857F6B">
        <w:t>;</w:t>
      </w:r>
      <w:proofErr w:type="gramEnd"/>
      <w:r w:rsidRPr="00857F6B">
        <w:t xml:space="preserve"> S-100, will incorporate the requirements of S-57 for ENCs and</w:t>
      </w:r>
      <w:r>
        <w:t xml:space="preserve"> </w:t>
      </w:r>
      <w:r w:rsidRPr="00857F6B">
        <w:t xml:space="preserve">ECDIS, </w:t>
      </w:r>
      <w:r w:rsidR="00AE7C45">
        <w:t>significantly it is</w:t>
      </w:r>
      <w:r w:rsidRPr="00857F6B">
        <w:t xml:space="preserve"> aligned with the ISO 19100 series of geographic information</w:t>
      </w:r>
      <w:r>
        <w:t xml:space="preserve"> </w:t>
      </w:r>
      <w:r w:rsidRPr="00857F6B">
        <w:t>Standards</w:t>
      </w:r>
      <w:r w:rsidR="00BF023D">
        <w:t>.</w:t>
      </w:r>
    </w:p>
    <w:p w14:paraId="3A4730EE" w14:textId="77777777" w:rsidR="00AE7C45" w:rsidRDefault="00AE7C45" w:rsidP="00BF001F">
      <w:pPr>
        <w:pStyle w:val="List1"/>
      </w:pPr>
      <w:r>
        <w:t>S-63 – IHO Data Protection Scheme – used to enable the authentication, integrity and confidentiality of ENC data throughout the data distribution chain from Producer Hydrographic Office to individual seafarer licence holder.</w:t>
      </w:r>
    </w:p>
    <w:p w14:paraId="582CEE4E" w14:textId="77777777" w:rsidR="00337588" w:rsidRDefault="00337588" w:rsidP="00337588">
      <w:pPr>
        <w:pStyle w:val="BodyText"/>
        <w:rPr>
          <w:lang w:eastAsia="en-GB"/>
        </w:rPr>
      </w:pPr>
      <w:r w:rsidRPr="00857F6B">
        <w:rPr>
          <w:lang w:eastAsia="en-GB"/>
        </w:rPr>
        <w:t>Since maritime information can be spatial information and r</w:t>
      </w:r>
      <w:r>
        <w:rPr>
          <w:lang w:eastAsia="en-GB"/>
        </w:rPr>
        <w:t>elated to the field of Environ</w:t>
      </w:r>
      <w:r w:rsidRPr="00857F6B">
        <w:rPr>
          <w:lang w:eastAsia="en-GB"/>
        </w:rPr>
        <w:t>ment,</w:t>
      </w:r>
      <w:r>
        <w:rPr>
          <w:lang w:eastAsia="en-GB"/>
        </w:rPr>
        <w:t xml:space="preserve"> further guidance</w:t>
      </w:r>
      <w:r w:rsidRPr="00857F6B">
        <w:rPr>
          <w:lang w:eastAsia="en-GB"/>
        </w:rPr>
        <w:t xml:space="preserve"> can be </w:t>
      </w:r>
      <w:r>
        <w:rPr>
          <w:lang w:eastAsia="en-GB"/>
        </w:rPr>
        <w:t xml:space="preserve">found in the European </w:t>
      </w:r>
      <w:r w:rsidRPr="00857F6B">
        <w:rPr>
          <w:lang w:eastAsia="en-GB"/>
        </w:rPr>
        <w:t xml:space="preserve">INSPIRE </w:t>
      </w:r>
      <w:r>
        <w:rPr>
          <w:lang w:eastAsia="en-GB"/>
        </w:rPr>
        <w:t xml:space="preserve">directive </w:t>
      </w:r>
      <w:r w:rsidRPr="00857F6B">
        <w:rPr>
          <w:lang w:eastAsia="en-GB"/>
        </w:rPr>
        <w:t xml:space="preserve">for establishing an </w:t>
      </w:r>
      <w:r>
        <w:rPr>
          <w:lang w:eastAsia="en-GB"/>
        </w:rPr>
        <w:t>i</w:t>
      </w:r>
      <w:r w:rsidRPr="00857F6B">
        <w:rPr>
          <w:lang w:eastAsia="en-GB"/>
        </w:rPr>
        <w:t>nfrastructure for</w:t>
      </w:r>
      <w:r>
        <w:rPr>
          <w:lang w:eastAsia="en-GB"/>
        </w:rPr>
        <w:t xml:space="preserve"> </w:t>
      </w:r>
      <w:r w:rsidRPr="00857F6B">
        <w:rPr>
          <w:lang w:eastAsia="en-GB"/>
        </w:rPr>
        <w:t>spatial information as well as the CF – Climate and Forecast Metadata convention (WMO).</w:t>
      </w:r>
    </w:p>
    <w:p w14:paraId="4EBF09FD" w14:textId="77777777" w:rsidR="00337588" w:rsidRDefault="00337588" w:rsidP="00337588">
      <w:pPr>
        <w:rPr>
          <w:rFonts w:ascii="ArialMT" w:hAnsi="ArialMT" w:cs="ArialMT"/>
          <w:szCs w:val="22"/>
          <w:lang w:eastAsia="en-GB"/>
        </w:rPr>
      </w:pPr>
      <w:r>
        <w:rPr>
          <w:rFonts w:ascii="ArialMT" w:hAnsi="ArialMT" w:cs="ArialMT"/>
          <w:szCs w:val="22"/>
          <w:lang w:eastAsia="en-GB"/>
        </w:rPr>
        <w:br w:type="page"/>
      </w:r>
    </w:p>
    <w:p w14:paraId="11EF1F15" w14:textId="77777777" w:rsidR="00337588" w:rsidRPr="00921D88" w:rsidRDefault="00337588" w:rsidP="009D0230">
      <w:pPr>
        <w:pStyle w:val="Annex"/>
        <w:numPr>
          <w:ilvl w:val="0"/>
          <w:numId w:val="1"/>
        </w:numPr>
      </w:pPr>
      <w:bookmarkStart w:id="180" w:name="_Toc303844737"/>
      <w:bookmarkStart w:id="181" w:name="_Toc304957361"/>
      <w:r w:rsidRPr="00921D88">
        <w:lastRenderedPageBreak/>
        <w:t>Common Formats</w:t>
      </w:r>
      <w:bookmarkEnd w:id="180"/>
      <w:bookmarkEnd w:id="181"/>
    </w:p>
    <w:p w14:paraId="1D8818E3" w14:textId="77777777" w:rsidR="00337588" w:rsidRDefault="00337588" w:rsidP="00337588">
      <w:pPr>
        <w:pStyle w:val="BodyText"/>
        <w:rPr>
          <w:rFonts w:ascii="ArialMT" w:hAnsi="ArialMT" w:cs="ArialMT"/>
          <w:color w:val="000000"/>
          <w:szCs w:val="22"/>
          <w:lang w:eastAsia="en-GB"/>
        </w:rPr>
      </w:pPr>
      <w:r w:rsidRPr="00921D88">
        <w:rPr>
          <w:lang w:eastAsia="en-GB"/>
        </w:rPr>
        <w:t>Some of these following formats are more convenient for real time data transport, while the</w:t>
      </w:r>
      <w:r>
        <w:rPr>
          <w:lang w:eastAsia="en-GB"/>
        </w:rPr>
        <w:t xml:space="preserve"> </w:t>
      </w:r>
      <w:r w:rsidRPr="00921D88">
        <w:rPr>
          <w:rFonts w:ascii="ArialMT" w:hAnsi="ArialMT" w:cs="ArialMT"/>
          <w:color w:val="000000"/>
          <w:szCs w:val="22"/>
          <w:lang w:eastAsia="en-GB"/>
        </w:rPr>
        <w:t>others should be considered for storage and re</w:t>
      </w:r>
      <w:r w:rsidR="00BF023D">
        <w:rPr>
          <w:rFonts w:ascii="ArialMT" w:hAnsi="ArialMT" w:cs="ArialMT"/>
          <w:color w:val="000000"/>
          <w:szCs w:val="22"/>
          <w:lang w:eastAsia="en-GB"/>
        </w:rPr>
        <w:t>trieval of historical data on a</w:t>
      </w:r>
      <w:r w:rsidRPr="00921D88">
        <w:rPr>
          <w:rFonts w:ascii="ArialMT" w:hAnsi="ArialMT" w:cs="ArialMT"/>
          <w:color w:val="000000"/>
          <w:szCs w:val="22"/>
          <w:lang w:eastAsia="en-GB"/>
        </w:rPr>
        <w:t xml:space="preserve"> non real time</w:t>
      </w:r>
      <w:r>
        <w:rPr>
          <w:rFonts w:ascii="ArialMT" w:hAnsi="ArialMT" w:cs="ArialMT"/>
          <w:color w:val="000000"/>
          <w:szCs w:val="22"/>
          <w:lang w:eastAsia="en-GB"/>
        </w:rPr>
        <w:t xml:space="preserve"> </w:t>
      </w:r>
      <w:r w:rsidRPr="00921D88">
        <w:rPr>
          <w:rFonts w:ascii="ArialMT" w:hAnsi="ArialMT" w:cs="ArialMT"/>
          <w:color w:val="000000"/>
          <w:szCs w:val="22"/>
          <w:lang w:eastAsia="en-GB"/>
        </w:rPr>
        <w:t>basis.</w:t>
      </w:r>
    </w:p>
    <w:p w14:paraId="092F6F0C" w14:textId="77777777" w:rsidR="00337588" w:rsidRDefault="00337588" w:rsidP="00337588">
      <w:pPr>
        <w:pStyle w:val="Table"/>
      </w:pPr>
      <w:bookmarkStart w:id="182" w:name="_Toc303864701"/>
      <w:r>
        <w:t>Common Formats</w:t>
      </w:r>
      <w:bookmarkEnd w:id="182"/>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407"/>
        <w:gridCol w:w="1610"/>
        <w:gridCol w:w="3822"/>
        <w:gridCol w:w="1799"/>
      </w:tblGrid>
      <w:tr w:rsidR="00337588" w:rsidRPr="00337588" w14:paraId="04C4DA23" w14:textId="77777777" w:rsidTr="00517F14">
        <w:tc>
          <w:tcPr>
            <w:tcW w:w="2407" w:type="dxa"/>
            <w:tcBorders>
              <w:top w:val="single" w:sz="2" w:space="0" w:color="000000"/>
              <w:left w:val="single" w:sz="2" w:space="0" w:color="000000"/>
              <w:bottom w:val="single" w:sz="2" w:space="0" w:color="000000"/>
              <w:right w:val="nil"/>
            </w:tcBorders>
          </w:tcPr>
          <w:p w14:paraId="7BC3C3C5" w14:textId="77777777" w:rsidR="00337588" w:rsidRPr="00337588" w:rsidRDefault="00337588" w:rsidP="00517F14">
            <w:pPr>
              <w:jc w:val="center"/>
              <w:rPr>
                <w:rFonts w:cs="Arial"/>
                <w:b/>
                <w:bCs/>
                <w:sz w:val="18"/>
                <w:szCs w:val="18"/>
              </w:rPr>
            </w:pPr>
            <w:r w:rsidRPr="00337588">
              <w:rPr>
                <w:rFonts w:cs="Arial"/>
                <w:b/>
                <w:bCs/>
                <w:sz w:val="18"/>
                <w:szCs w:val="18"/>
              </w:rPr>
              <w:t>Format Name</w:t>
            </w:r>
          </w:p>
        </w:tc>
        <w:tc>
          <w:tcPr>
            <w:tcW w:w="1610" w:type="dxa"/>
            <w:tcBorders>
              <w:top w:val="single" w:sz="2" w:space="0" w:color="000000"/>
              <w:left w:val="single" w:sz="2" w:space="0" w:color="000000"/>
              <w:bottom w:val="single" w:sz="2" w:space="0" w:color="000000"/>
              <w:right w:val="nil"/>
            </w:tcBorders>
          </w:tcPr>
          <w:p w14:paraId="203A6769" w14:textId="77777777" w:rsidR="00337588" w:rsidRPr="00337588" w:rsidRDefault="00337588" w:rsidP="00517F14">
            <w:pPr>
              <w:pStyle w:val="TableContents"/>
              <w:jc w:val="center"/>
              <w:rPr>
                <w:rFonts w:ascii="Arial" w:hAnsi="Arial" w:cs="Arial"/>
                <w:b/>
                <w:bCs/>
                <w:sz w:val="18"/>
                <w:szCs w:val="18"/>
              </w:rPr>
            </w:pPr>
            <w:proofErr w:type="spellStart"/>
            <w:r w:rsidRPr="00337588">
              <w:rPr>
                <w:rFonts w:ascii="Arial" w:hAnsi="Arial" w:cs="Arial"/>
                <w:b/>
                <w:bCs/>
                <w:sz w:val="18"/>
                <w:szCs w:val="18"/>
              </w:rPr>
              <w:t>Responsible</w:t>
            </w:r>
            <w:proofErr w:type="spellEnd"/>
            <w:r w:rsidRPr="00337588">
              <w:rPr>
                <w:rFonts w:ascii="Arial" w:hAnsi="Arial" w:cs="Arial"/>
                <w:b/>
                <w:bCs/>
                <w:sz w:val="18"/>
                <w:szCs w:val="18"/>
              </w:rPr>
              <w:t xml:space="preserve"> Organisation</w:t>
            </w:r>
          </w:p>
        </w:tc>
        <w:tc>
          <w:tcPr>
            <w:tcW w:w="3822" w:type="dxa"/>
            <w:tcBorders>
              <w:top w:val="single" w:sz="2" w:space="0" w:color="000000"/>
              <w:left w:val="single" w:sz="2" w:space="0" w:color="000000"/>
              <w:bottom w:val="single" w:sz="2" w:space="0" w:color="000000"/>
              <w:right w:val="nil"/>
            </w:tcBorders>
          </w:tcPr>
          <w:p w14:paraId="7B9DF0F2" w14:textId="77777777" w:rsidR="00337588" w:rsidRPr="00337588" w:rsidRDefault="00337588" w:rsidP="00517F14">
            <w:pPr>
              <w:pStyle w:val="TableContents"/>
              <w:jc w:val="center"/>
              <w:rPr>
                <w:rFonts w:ascii="Arial" w:hAnsi="Arial" w:cs="Arial"/>
                <w:b/>
                <w:bCs/>
                <w:sz w:val="18"/>
                <w:szCs w:val="18"/>
              </w:rPr>
            </w:pPr>
            <w:r w:rsidRPr="00337588">
              <w:rPr>
                <w:rFonts w:ascii="Arial" w:hAnsi="Arial" w:cs="Arial"/>
                <w:b/>
                <w:bCs/>
                <w:sz w:val="18"/>
                <w:szCs w:val="18"/>
              </w:rPr>
              <w:t>Description</w:t>
            </w:r>
          </w:p>
        </w:tc>
        <w:tc>
          <w:tcPr>
            <w:tcW w:w="1799" w:type="dxa"/>
            <w:tcBorders>
              <w:top w:val="single" w:sz="2" w:space="0" w:color="000000"/>
              <w:left w:val="single" w:sz="2" w:space="0" w:color="000000"/>
              <w:bottom w:val="single" w:sz="2" w:space="0" w:color="000000"/>
              <w:right w:val="single" w:sz="2" w:space="0" w:color="000000"/>
            </w:tcBorders>
          </w:tcPr>
          <w:p w14:paraId="753170E4" w14:textId="77777777" w:rsidR="00337588" w:rsidRPr="00337588" w:rsidRDefault="00337588" w:rsidP="00517F14">
            <w:pPr>
              <w:pStyle w:val="TableContents"/>
              <w:jc w:val="center"/>
              <w:rPr>
                <w:rFonts w:ascii="Arial" w:hAnsi="Arial" w:cs="Arial"/>
                <w:b/>
                <w:bCs/>
                <w:sz w:val="18"/>
                <w:szCs w:val="18"/>
              </w:rPr>
            </w:pPr>
            <w:r w:rsidRPr="00337588">
              <w:rPr>
                <w:rFonts w:ascii="Arial" w:hAnsi="Arial" w:cs="Arial"/>
                <w:b/>
                <w:bCs/>
                <w:sz w:val="18"/>
                <w:szCs w:val="18"/>
              </w:rPr>
              <w:t>Application</w:t>
            </w:r>
          </w:p>
        </w:tc>
      </w:tr>
      <w:tr w:rsidR="00337588" w:rsidRPr="00337588" w14:paraId="43982D14" w14:textId="77777777" w:rsidTr="00517F14">
        <w:tc>
          <w:tcPr>
            <w:tcW w:w="2407" w:type="dxa"/>
            <w:tcBorders>
              <w:top w:val="nil"/>
              <w:left w:val="single" w:sz="2" w:space="0" w:color="000000"/>
              <w:bottom w:val="single" w:sz="2" w:space="0" w:color="000000"/>
              <w:right w:val="nil"/>
            </w:tcBorders>
          </w:tcPr>
          <w:p w14:paraId="0EF11535" w14:textId="77777777" w:rsidR="00337588" w:rsidRPr="00337588" w:rsidRDefault="00337588" w:rsidP="00517F14">
            <w:pPr>
              <w:rPr>
                <w:rFonts w:cs="Arial"/>
                <w:sz w:val="18"/>
                <w:szCs w:val="18"/>
              </w:rPr>
            </w:pPr>
            <w:r w:rsidRPr="00337588">
              <w:rPr>
                <w:rFonts w:cs="Arial"/>
                <w:sz w:val="18"/>
                <w:szCs w:val="18"/>
              </w:rPr>
              <w:t>IEC 61162</w:t>
            </w:r>
          </w:p>
        </w:tc>
        <w:tc>
          <w:tcPr>
            <w:tcW w:w="1610" w:type="dxa"/>
            <w:tcBorders>
              <w:top w:val="nil"/>
              <w:left w:val="single" w:sz="2" w:space="0" w:color="000000"/>
              <w:bottom w:val="single" w:sz="2" w:space="0" w:color="000000"/>
              <w:right w:val="nil"/>
            </w:tcBorders>
          </w:tcPr>
          <w:p w14:paraId="51C75756"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IEC</w:t>
            </w:r>
          </w:p>
        </w:tc>
        <w:tc>
          <w:tcPr>
            <w:tcW w:w="3822" w:type="dxa"/>
            <w:tcBorders>
              <w:top w:val="nil"/>
              <w:left w:val="single" w:sz="2" w:space="0" w:color="000000"/>
              <w:bottom w:val="single" w:sz="2" w:space="0" w:color="000000"/>
              <w:right w:val="nil"/>
            </w:tcBorders>
          </w:tcPr>
          <w:p w14:paraId="676E6A36" w14:textId="77777777" w:rsidR="00337588" w:rsidRPr="00337588" w:rsidRDefault="00337588" w:rsidP="00517F14">
            <w:pPr>
              <w:jc w:val="both"/>
              <w:rPr>
                <w:rFonts w:cs="Arial"/>
                <w:sz w:val="18"/>
                <w:szCs w:val="18"/>
              </w:rPr>
            </w:pPr>
            <w:r w:rsidRPr="00337588">
              <w:rPr>
                <w:rFonts w:cs="Arial"/>
                <w:sz w:val="18"/>
                <w:szCs w:val="18"/>
              </w:rPr>
              <w:t xml:space="preserve">Maritime navigation and </w:t>
            </w:r>
            <w:proofErr w:type="spellStart"/>
            <w:r w:rsidRPr="00337588">
              <w:rPr>
                <w:rFonts w:cs="Arial"/>
                <w:sz w:val="18"/>
                <w:szCs w:val="18"/>
              </w:rPr>
              <w:t>radiocommunication</w:t>
            </w:r>
            <w:proofErr w:type="spellEnd"/>
            <w:r w:rsidRPr="00337588">
              <w:rPr>
                <w:rFonts w:cs="Arial"/>
                <w:sz w:val="18"/>
                <w:szCs w:val="18"/>
              </w:rPr>
              <w:t xml:space="preserve"> equipment Real time</w:t>
            </w:r>
          </w:p>
          <w:p w14:paraId="11ED9002" w14:textId="77777777" w:rsidR="00337588" w:rsidRPr="00337588" w:rsidRDefault="00337588" w:rsidP="00517F14">
            <w:pPr>
              <w:jc w:val="both"/>
              <w:rPr>
                <w:rFonts w:cs="Arial"/>
                <w:sz w:val="18"/>
                <w:szCs w:val="18"/>
              </w:rPr>
            </w:pPr>
            <w:proofErr w:type="gramStart"/>
            <w:r w:rsidRPr="00337588">
              <w:rPr>
                <w:rFonts w:cs="Arial"/>
                <w:sz w:val="18"/>
                <w:szCs w:val="18"/>
              </w:rPr>
              <w:t>and</w:t>
            </w:r>
            <w:proofErr w:type="gramEnd"/>
            <w:r w:rsidRPr="00337588">
              <w:rPr>
                <w:rFonts w:cs="Arial"/>
                <w:sz w:val="18"/>
                <w:szCs w:val="18"/>
              </w:rPr>
              <w:t xml:space="preserve"> systems - Specific</w:t>
            </w:r>
            <w:r w:rsidR="00BF023D">
              <w:rPr>
                <w:rFonts w:cs="Arial"/>
                <w:sz w:val="18"/>
                <w:szCs w:val="18"/>
              </w:rPr>
              <w:t xml:space="preserve">ation for communication between </w:t>
            </w:r>
            <w:r w:rsidRPr="00337588">
              <w:rPr>
                <w:rFonts w:cs="Arial"/>
                <w:sz w:val="18"/>
                <w:szCs w:val="18"/>
              </w:rPr>
              <w:t>marine electronic devices.</w:t>
            </w:r>
          </w:p>
        </w:tc>
        <w:tc>
          <w:tcPr>
            <w:tcW w:w="1799" w:type="dxa"/>
            <w:tcBorders>
              <w:top w:val="nil"/>
              <w:left w:val="single" w:sz="2" w:space="0" w:color="000000"/>
              <w:bottom w:val="single" w:sz="2" w:space="0" w:color="000000"/>
              <w:right w:val="single" w:sz="2" w:space="0" w:color="000000"/>
            </w:tcBorders>
          </w:tcPr>
          <w:p w14:paraId="61BA4FE7"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46E01CB5" w14:textId="77777777" w:rsidTr="00517F14">
        <w:tc>
          <w:tcPr>
            <w:tcW w:w="2407" w:type="dxa"/>
            <w:tcBorders>
              <w:top w:val="nil"/>
              <w:left w:val="single" w:sz="2" w:space="0" w:color="000000"/>
              <w:bottom w:val="single" w:sz="2" w:space="0" w:color="000000"/>
              <w:right w:val="nil"/>
            </w:tcBorders>
          </w:tcPr>
          <w:p w14:paraId="40064224" w14:textId="77777777" w:rsidR="00337588" w:rsidRPr="00337588" w:rsidRDefault="00337588" w:rsidP="00517F14">
            <w:pPr>
              <w:rPr>
                <w:rFonts w:cs="Arial"/>
                <w:sz w:val="18"/>
                <w:szCs w:val="18"/>
              </w:rPr>
            </w:pPr>
            <w:r w:rsidRPr="00337588">
              <w:rPr>
                <w:rFonts w:cs="Arial"/>
                <w:sz w:val="18"/>
                <w:szCs w:val="18"/>
              </w:rPr>
              <w:t>IVEF</w:t>
            </w:r>
          </w:p>
        </w:tc>
        <w:tc>
          <w:tcPr>
            <w:tcW w:w="1610" w:type="dxa"/>
            <w:tcBorders>
              <w:top w:val="nil"/>
              <w:left w:val="single" w:sz="2" w:space="0" w:color="000000"/>
              <w:bottom w:val="single" w:sz="2" w:space="0" w:color="000000"/>
              <w:right w:val="nil"/>
            </w:tcBorders>
          </w:tcPr>
          <w:p w14:paraId="4B242BCE"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IALA</w:t>
            </w:r>
          </w:p>
        </w:tc>
        <w:tc>
          <w:tcPr>
            <w:tcW w:w="3822" w:type="dxa"/>
            <w:tcBorders>
              <w:top w:val="nil"/>
              <w:left w:val="single" w:sz="2" w:space="0" w:color="000000"/>
              <w:bottom w:val="single" w:sz="2" w:space="0" w:color="000000"/>
              <w:right w:val="nil"/>
            </w:tcBorders>
          </w:tcPr>
          <w:p w14:paraId="45B157AD" w14:textId="77777777" w:rsidR="00337588" w:rsidRPr="00337588" w:rsidRDefault="00BF023D" w:rsidP="00517F14">
            <w:pPr>
              <w:jc w:val="both"/>
              <w:rPr>
                <w:rFonts w:cs="Arial"/>
                <w:sz w:val="18"/>
                <w:szCs w:val="18"/>
              </w:rPr>
            </w:pPr>
            <w:r>
              <w:rPr>
                <w:rFonts w:cs="Arial"/>
                <w:sz w:val="18"/>
                <w:szCs w:val="18"/>
              </w:rPr>
              <w:t>I</w:t>
            </w:r>
            <w:r w:rsidR="00337588" w:rsidRPr="00337588">
              <w:rPr>
                <w:rFonts w:cs="Arial"/>
                <w:sz w:val="18"/>
                <w:szCs w:val="18"/>
              </w:rPr>
              <w:t>nter VTS Exchange Forma</w:t>
            </w:r>
            <w:r>
              <w:rPr>
                <w:rFonts w:cs="Arial"/>
                <w:sz w:val="18"/>
                <w:szCs w:val="18"/>
              </w:rPr>
              <w:t>t (IALA Recommendation V-145)</w:t>
            </w:r>
          </w:p>
        </w:tc>
        <w:tc>
          <w:tcPr>
            <w:tcW w:w="1799" w:type="dxa"/>
            <w:tcBorders>
              <w:top w:val="nil"/>
              <w:left w:val="single" w:sz="2" w:space="0" w:color="000000"/>
              <w:bottom w:val="single" w:sz="2" w:space="0" w:color="000000"/>
              <w:right w:val="single" w:sz="2" w:space="0" w:color="000000"/>
            </w:tcBorders>
          </w:tcPr>
          <w:p w14:paraId="3F7D5985"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570AC199" w14:textId="77777777" w:rsidTr="00517F14">
        <w:tc>
          <w:tcPr>
            <w:tcW w:w="2407" w:type="dxa"/>
            <w:tcBorders>
              <w:top w:val="nil"/>
              <w:left w:val="single" w:sz="2" w:space="0" w:color="000000"/>
              <w:bottom w:val="single" w:sz="2" w:space="0" w:color="000000"/>
              <w:right w:val="nil"/>
            </w:tcBorders>
          </w:tcPr>
          <w:p w14:paraId="1EBA19FB" w14:textId="77777777" w:rsidR="00337588" w:rsidRPr="00337588" w:rsidRDefault="00337588" w:rsidP="00517F14">
            <w:pPr>
              <w:rPr>
                <w:rFonts w:cs="Arial"/>
                <w:sz w:val="18"/>
                <w:szCs w:val="18"/>
              </w:rPr>
            </w:pPr>
            <w:r w:rsidRPr="00337588">
              <w:rPr>
                <w:rFonts w:cs="Arial"/>
                <w:sz w:val="18"/>
                <w:szCs w:val="18"/>
              </w:rPr>
              <w:t>ITU-R 1371.4</w:t>
            </w:r>
          </w:p>
        </w:tc>
        <w:tc>
          <w:tcPr>
            <w:tcW w:w="1610" w:type="dxa"/>
            <w:tcBorders>
              <w:top w:val="nil"/>
              <w:left w:val="single" w:sz="2" w:space="0" w:color="000000"/>
              <w:bottom w:val="single" w:sz="2" w:space="0" w:color="000000"/>
              <w:right w:val="nil"/>
            </w:tcBorders>
          </w:tcPr>
          <w:p w14:paraId="64837DEF"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ITU</w:t>
            </w:r>
          </w:p>
        </w:tc>
        <w:tc>
          <w:tcPr>
            <w:tcW w:w="3822" w:type="dxa"/>
            <w:tcBorders>
              <w:top w:val="nil"/>
              <w:left w:val="single" w:sz="2" w:space="0" w:color="000000"/>
              <w:bottom w:val="single" w:sz="2" w:space="0" w:color="000000"/>
              <w:right w:val="nil"/>
            </w:tcBorders>
          </w:tcPr>
          <w:p w14:paraId="23832C2B" w14:textId="77777777" w:rsidR="00337588" w:rsidRPr="00337588" w:rsidRDefault="00337588" w:rsidP="00BF023D">
            <w:pPr>
              <w:jc w:val="both"/>
              <w:rPr>
                <w:rFonts w:cs="Arial"/>
                <w:sz w:val="18"/>
                <w:szCs w:val="18"/>
              </w:rPr>
            </w:pPr>
            <w:r w:rsidRPr="00337588">
              <w:rPr>
                <w:rFonts w:cs="Arial"/>
                <w:sz w:val="18"/>
                <w:szCs w:val="18"/>
              </w:rPr>
              <w:t>Technical characteristics for an automatic identification system using time divi</w:t>
            </w:r>
            <w:r w:rsidR="00BF023D">
              <w:rPr>
                <w:rFonts w:cs="Arial"/>
                <w:sz w:val="18"/>
                <w:szCs w:val="18"/>
              </w:rPr>
              <w:t xml:space="preserve">sion multiple access in the VHF </w:t>
            </w:r>
            <w:r w:rsidRPr="00337588">
              <w:rPr>
                <w:rFonts w:cs="Arial"/>
                <w:sz w:val="18"/>
                <w:szCs w:val="18"/>
              </w:rPr>
              <w:t>maritime mobile band</w:t>
            </w:r>
            <w:r w:rsidR="00BF023D">
              <w:rPr>
                <w:rFonts w:cs="Arial"/>
                <w:sz w:val="18"/>
                <w:szCs w:val="18"/>
              </w:rPr>
              <w:t>.</w:t>
            </w:r>
          </w:p>
        </w:tc>
        <w:tc>
          <w:tcPr>
            <w:tcW w:w="1799" w:type="dxa"/>
            <w:tcBorders>
              <w:top w:val="nil"/>
              <w:left w:val="single" w:sz="2" w:space="0" w:color="000000"/>
              <w:bottom w:val="single" w:sz="2" w:space="0" w:color="000000"/>
              <w:right w:val="single" w:sz="2" w:space="0" w:color="000000"/>
            </w:tcBorders>
          </w:tcPr>
          <w:p w14:paraId="7A422823"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26C82236" w14:textId="77777777" w:rsidTr="00517F14">
        <w:tc>
          <w:tcPr>
            <w:tcW w:w="2407" w:type="dxa"/>
            <w:tcBorders>
              <w:top w:val="nil"/>
              <w:left w:val="single" w:sz="2" w:space="0" w:color="000000"/>
              <w:bottom w:val="single" w:sz="2" w:space="0" w:color="000000"/>
              <w:right w:val="nil"/>
            </w:tcBorders>
          </w:tcPr>
          <w:p w14:paraId="52B1E039" w14:textId="77777777" w:rsidR="00337588" w:rsidRPr="00337588" w:rsidRDefault="00337588" w:rsidP="00517F14">
            <w:pPr>
              <w:pStyle w:val="TableContents"/>
              <w:rPr>
                <w:rFonts w:ascii="Arial" w:hAnsi="Arial" w:cs="Arial"/>
                <w:sz w:val="18"/>
                <w:szCs w:val="18"/>
              </w:rPr>
            </w:pPr>
            <w:proofErr w:type="spellStart"/>
            <w:r w:rsidRPr="00337588">
              <w:rPr>
                <w:rFonts w:ascii="Arial" w:hAnsi="Arial" w:cs="Arial"/>
                <w:sz w:val="18"/>
                <w:szCs w:val="18"/>
              </w:rPr>
              <w:t>NetCDF</w:t>
            </w:r>
            <w:proofErr w:type="spellEnd"/>
          </w:p>
        </w:tc>
        <w:tc>
          <w:tcPr>
            <w:tcW w:w="1610" w:type="dxa"/>
            <w:tcBorders>
              <w:top w:val="nil"/>
              <w:left w:val="single" w:sz="2" w:space="0" w:color="000000"/>
              <w:bottom w:val="single" w:sz="2" w:space="0" w:color="000000"/>
              <w:right w:val="nil"/>
            </w:tcBorders>
          </w:tcPr>
          <w:p w14:paraId="0CF3DC27"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UCAR/</w:t>
            </w:r>
            <w:proofErr w:type="spellStart"/>
            <w:r w:rsidRPr="00337588">
              <w:rPr>
                <w:rFonts w:ascii="Arial" w:hAnsi="Arial" w:cs="Arial"/>
                <w:sz w:val="18"/>
                <w:szCs w:val="18"/>
              </w:rPr>
              <w:t>Unidata</w:t>
            </w:r>
            <w:proofErr w:type="spellEnd"/>
          </w:p>
        </w:tc>
        <w:tc>
          <w:tcPr>
            <w:tcW w:w="3822" w:type="dxa"/>
            <w:tcBorders>
              <w:top w:val="nil"/>
              <w:left w:val="single" w:sz="2" w:space="0" w:color="000000"/>
              <w:bottom w:val="single" w:sz="2" w:space="0" w:color="000000"/>
              <w:right w:val="nil"/>
            </w:tcBorders>
          </w:tcPr>
          <w:p w14:paraId="025177CC" w14:textId="77777777" w:rsidR="00337588" w:rsidRPr="00337588" w:rsidRDefault="00337588" w:rsidP="00517F14">
            <w:pPr>
              <w:jc w:val="both"/>
              <w:rPr>
                <w:rFonts w:cs="Arial"/>
                <w:sz w:val="18"/>
                <w:szCs w:val="18"/>
              </w:rPr>
            </w:pPr>
            <w:proofErr w:type="spellStart"/>
            <w:r w:rsidRPr="00337588">
              <w:rPr>
                <w:rFonts w:cs="Arial"/>
                <w:sz w:val="18"/>
                <w:szCs w:val="18"/>
              </w:rPr>
              <w:t>NetCDF</w:t>
            </w:r>
            <w:proofErr w:type="spellEnd"/>
            <w:r w:rsidRPr="00337588">
              <w:rPr>
                <w:rFonts w:cs="Arial"/>
                <w:sz w:val="18"/>
                <w:szCs w:val="18"/>
              </w:rPr>
              <w:t xml:space="preserve"> (Network</w:t>
            </w:r>
            <w:r w:rsidR="00BF023D">
              <w:rPr>
                <w:rFonts w:cs="Arial"/>
                <w:sz w:val="18"/>
                <w:szCs w:val="18"/>
              </w:rPr>
              <w:t xml:space="preserve"> Common Data Form) is a set of </w:t>
            </w:r>
            <w:r w:rsidRPr="00337588">
              <w:rPr>
                <w:rFonts w:cs="Arial"/>
                <w:sz w:val="18"/>
                <w:szCs w:val="18"/>
              </w:rPr>
              <w:t>software libraries an</w:t>
            </w:r>
            <w:r w:rsidR="00BF023D">
              <w:rPr>
                <w:rFonts w:cs="Arial"/>
                <w:sz w:val="18"/>
                <w:szCs w:val="18"/>
              </w:rPr>
              <w:t>d self-describing, machine-</w:t>
            </w:r>
            <w:r w:rsidRPr="00337588">
              <w:rPr>
                <w:rFonts w:cs="Arial"/>
                <w:sz w:val="18"/>
                <w:szCs w:val="18"/>
              </w:rPr>
              <w:t>independent data for</w:t>
            </w:r>
            <w:r w:rsidR="00BF023D">
              <w:rPr>
                <w:rFonts w:cs="Arial"/>
                <w:sz w:val="18"/>
                <w:szCs w:val="18"/>
              </w:rPr>
              <w:t xml:space="preserve">mats that support the creation, </w:t>
            </w:r>
            <w:r w:rsidRPr="00337588">
              <w:rPr>
                <w:rFonts w:cs="Arial"/>
                <w:sz w:val="18"/>
                <w:szCs w:val="18"/>
              </w:rPr>
              <w:t xml:space="preserve">access, and sharing of array-oriented scientific data. </w:t>
            </w:r>
            <w:r w:rsidR="00BF023D">
              <w:rPr>
                <w:rFonts w:cs="Arial"/>
                <w:sz w:val="18"/>
                <w:szCs w:val="18"/>
              </w:rPr>
              <w:t xml:space="preserve"> </w:t>
            </w:r>
            <w:r w:rsidRPr="00337588">
              <w:rPr>
                <w:rFonts w:cs="Arial"/>
                <w:sz w:val="18"/>
                <w:szCs w:val="18"/>
              </w:rPr>
              <w:t>The format is an open standard.</w:t>
            </w:r>
            <w:r w:rsidR="00BF023D">
              <w:rPr>
                <w:rFonts w:cs="Arial"/>
                <w:sz w:val="18"/>
                <w:szCs w:val="18"/>
              </w:rPr>
              <w:t xml:space="preserve"> </w:t>
            </w:r>
            <w:r w:rsidRPr="00337588">
              <w:rPr>
                <w:rFonts w:cs="Arial"/>
                <w:sz w:val="18"/>
                <w:szCs w:val="18"/>
              </w:rPr>
              <w:t xml:space="preserve"> </w:t>
            </w:r>
            <w:proofErr w:type="spellStart"/>
            <w:r w:rsidRPr="00337588">
              <w:rPr>
                <w:rFonts w:cs="Arial"/>
                <w:sz w:val="18"/>
                <w:szCs w:val="18"/>
              </w:rPr>
              <w:t>NetCDF</w:t>
            </w:r>
            <w:proofErr w:type="spellEnd"/>
            <w:r w:rsidRPr="00337588">
              <w:rPr>
                <w:rFonts w:cs="Arial"/>
                <w:sz w:val="18"/>
                <w:szCs w:val="18"/>
              </w:rPr>
              <w:t xml:space="preserve"> is an international standard of</w:t>
            </w:r>
            <w:r w:rsidR="00BF023D">
              <w:rPr>
                <w:rFonts w:cs="Arial"/>
                <w:sz w:val="18"/>
                <w:szCs w:val="18"/>
              </w:rPr>
              <w:t xml:space="preserve"> the Open Geospatial Consortium.</w:t>
            </w:r>
          </w:p>
        </w:tc>
        <w:tc>
          <w:tcPr>
            <w:tcW w:w="1799" w:type="dxa"/>
            <w:tcBorders>
              <w:top w:val="nil"/>
              <w:left w:val="single" w:sz="2" w:space="0" w:color="000000"/>
              <w:bottom w:val="single" w:sz="2" w:space="0" w:color="000000"/>
              <w:right w:val="single" w:sz="2" w:space="0" w:color="000000"/>
            </w:tcBorders>
          </w:tcPr>
          <w:p w14:paraId="0A6D865C"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Non real time</w:t>
            </w:r>
          </w:p>
        </w:tc>
      </w:tr>
      <w:tr w:rsidR="00337588" w:rsidRPr="00337588" w14:paraId="1DC52D1F" w14:textId="77777777" w:rsidTr="00517F14">
        <w:tc>
          <w:tcPr>
            <w:tcW w:w="2407" w:type="dxa"/>
            <w:tcBorders>
              <w:top w:val="nil"/>
              <w:left w:val="single" w:sz="2" w:space="0" w:color="000000"/>
              <w:bottom w:val="single" w:sz="2" w:space="0" w:color="000000"/>
              <w:right w:val="nil"/>
            </w:tcBorders>
          </w:tcPr>
          <w:p w14:paraId="66D53138"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HDF5</w:t>
            </w:r>
          </w:p>
        </w:tc>
        <w:tc>
          <w:tcPr>
            <w:tcW w:w="1610" w:type="dxa"/>
            <w:tcBorders>
              <w:top w:val="nil"/>
              <w:left w:val="single" w:sz="2" w:space="0" w:color="000000"/>
              <w:bottom w:val="single" w:sz="2" w:space="0" w:color="000000"/>
              <w:right w:val="nil"/>
            </w:tcBorders>
          </w:tcPr>
          <w:p w14:paraId="1BCE2A78"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HDF Group</w:t>
            </w:r>
          </w:p>
        </w:tc>
        <w:tc>
          <w:tcPr>
            <w:tcW w:w="3822" w:type="dxa"/>
            <w:tcBorders>
              <w:top w:val="nil"/>
              <w:left w:val="single" w:sz="2" w:space="0" w:color="000000"/>
              <w:bottom w:val="single" w:sz="2" w:space="0" w:color="000000"/>
              <w:right w:val="nil"/>
            </w:tcBorders>
          </w:tcPr>
          <w:p w14:paraId="4F3FF5CA" w14:textId="77777777" w:rsidR="00337588" w:rsidRPr="00337588" w:rsidRDefault="00BF023D" w:rsidP="00517F14">
            <w:pPr>
              <w:jc w:val="both"/>
              <w:rPr>
                <w:rFonts w:cs="Arial"/>
                <w:sz w:val="18"/>
                <w:szCs w:val="18"/>
              </w:rPr>
            </w:pPr>
            <w:r>
              <w:rPr>
                <w:rFonts w:cs="Arial"/>
                <w:sz w:val="18"/>
                <w:szCs w:val="18"/>
              </w:rPr>
              <w:t>HDF5 is a data model</w:t>
            </w:r>
            <w:r w:rsidR="00337588" w:rsidRPr="00337588">
              <w:rPr>
                <w:rFonts w:cs="Arial"/>
                <w:sz w:val="18"/>
                <w:szCs w:val="18"/>
              </w:rPr>
              <w:t xml:space="preserve"> libra</w:t>
            </w:r>
            <w:r>
              <w:rPr>
                <w:rFonts w:cs="Arial"/>
                <w:sz w:val="18"/>
                <w:szCs w:val="18"/>
              </w:rPr>
              <w:t>ry and file format for storing</w:t>
            </w:r>
            <w:r w:rsidR="00337588" w:rsidRPr="00337588">
              <w:rPr>
                <w:rFonts w:cs="Arial"/>
                <w:sz w:val="18"/>
                <w:szCs w:val="18"/>
              </w:rPr>
              <w:t xml:space="preserve"> and managing data.</w:t>
            </w:r>
            <w:r>
              <w:rPr>
                <w:rFonts w:cs="Arial"/>
                <w:sz w:val="18"/>
                <w:szCs w:val="18"/>
              </w:rPr>
              <w:t xml:space="preserve"> </w:t>
            </w:r>
            <w:r w:rsidR="00337588" w:rsidRPr="00337588">
              <w:rPr>
                <w:rFonts w:cs="Arial"/>
                <w:sz w:val="18"/>
                <w:szCs w:val="18"/>
              </w:rPr>
              <w:t xml:space="preserve"> It s</w:t>
            </w:r>
            <w:r>
              <w:rPr>
                <w:rFonts w:cs="Arial"/>
                <w:sz w:val="18"/>
                <w:szCs w:val="18"/>
              </w:rPr>
              <w:t xml:space="preserve">upports an unlimited variety of </w:t>
            </w:r>
            <w:r w:rsidR="00337588" w:rsidRPr="00337588">
              <w:rPr>
                <w:rFonts w:cs="Arial"/>
                <w:sz w:val="18"/>
                <w:szCs w:val="18"/>
              </w:rPr>
              <w:t>data</w:t>
            </w:r>
            <w:r>
              <w:rPr>
                <w:rFonts w:cs="Arial"/>
                <w:sz w:val="18"/>
                <w:szCs w:val="18"/>
              </w:rPr>
              <w:t xml:space="preserve"> </w:t>
            </w:r>
            <w:r w:rsidR="00337588" w:rsidRPr="00337588">
              <w:rPr>
                <w:rFonts w:cs="Arial"/>
                <w:sz w:val="18"/>
                <w:szCs w:val="18"/>
              </w:rPr>
              <w:t>types, and is designed</w:t>
            </w:r>
            <w:r>
              <w:rPr>
                <w:rFonts w:cs="Arial"/>
                <w:sz w:val="18"/>
                <w:szCs w:val="18"/>
              </w:rPr>
              <w:t xml:space="preserve"> for flexible and efficient I/O</w:t>
            </w:r>
            <w:r w:rsidR="00337588" w:rsidRPr="00337588">
              <w:rPr>
                <w:rFonts w:cs="Arial"/>
                <w:sz w:val="18"/>
                <w:szCs w:val="18"/>
              </w:rPr>
              <w:t xml:space="preserve"> and f</w:t>
            </w:r>
            <w:r>
              <w:rPr>
                <w:rFonts w:cs="Arial"/>
                <w:sz w:val="18"/>
                <w:szCs w:val="18"/>
              </w:rPr>
              <w:t>or high volume and complex data.</w:t>
            </w:r>
          </w:p>
        </w:tc>
        <w:tc>
          <w:tcPr>
            <w:tcW w:w="1799" w:type="dxa"/>
            <w:tcBorders>
              <w:top w:val="nil"/>
              <w:left w:val="single" w:sz="2" w:space="0" w:color="000000"/>
              <w:bottom w:val="single" w:sz="2" w:space="0" w:color="000000"/>
              <w:right w:val="single" w:sz="2" w:space="0" w:color="000000"/>
            </w:tcBorders>
          </w:tcPr>
          <w:p w14:paraId="63C52910"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Non Real time</w:t>
            </w:r>
          </w:p>
        </w:tc>
      </w:tr>
    </w:tbl>
    <w:p w14:paraId="3060BDBA" w14:textId="77777777" w:rsidR="00337588" w:rsidRPr="00337588" w:rsidRDefault="00337588" w:rsidP="00337588">
      <w:pPr>
        <w:pStyle w:val="BodyText"/>
        <w:rPr>
          <w:lang w:eastAsia="en-GB"/>
        </w:rPr>
      </w:pPr>
    </w:p>
    <w:sectPr w:rsidR="00337588" w:rsidRPr="00337588" w:rsidSect="00A163D8">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397AA" w14:textId="77777777" w:rsidR="00296E83" w:rsidRDefault="00296E83" w:rsidP="009E1230">
      <w:r>
        <w:separator/>
      </w:r>
    </w:p>
  </w:endnote>
  <w:endnote w:type="continuationSeparator" w:id="0">
    <w:p w14:paraId="64928E45" w14:textId="77777777" w:rsidR="00296E83" w:rsidRDefault="00296E83"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DejaVu Sans">
    <w:panose1 w:val="00000000000000000000"/>
    <w:charset w:val="00"/>
    <w:family w:val="roman"/>
    <w:notTrueType/>
    <w:pitch w:val="default"/>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20D5C2" w14:textId="77777777" w:rsidR="00AE7C45" w:rsidRPr="008136BC" w:rsidRDefault="00AE7C45"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76A23">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76A23">
      <w:rPr>
        <w:noProof/>
        <w:lang w:val="en-US"/>
      </w:rPr>
      <w:t>21</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87574E" w14:textId="77777777" w:rsidR="00296E83" w:rsidRDefault="00296E83" w:rsidP="009E1230">
      <w:r>
        <w:separator/>
      </w:r>
    </w:p>
  </w:footnote>
  <w:footnote w:type="continuationSeparator" w:id="0">
    <w:p w14:paraId="016A4DE3" w14:textId="77777777" w:rsidR="00296E83" w:rsidRDefault="00296E83"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3D3B3B8" w14:textId="77777777" w:rsidR="00AE7C45" w:rsidRPr="00F82315" w:rsidRDefault="00AE7C45" w:rsidP="008136BC">
    <w:pPr>
      <w:jc w:val="center"/>
      <w:rPr>
        <w:rFonts w:cs="Arial"/>
        <w:sz w:val="20"/>
      </w:rPr>
    </w:pPr>
    <w:r w:rsidRPr="00F82315">
      <w:rPr>
        <w:rFonts w:cs="Arial"/>
        <w:sz w:val="20"/>
      </w:rPr>
      <w:t xml:space="preserve">Guideline </w:t>
    </w:r>
    <w:r>
      <w:rPr>
        <w:rFonts w:cs="Arial"/>
        <w:sz w:val="20"/>
        <w:highlight w:val="yellow"/>
      </w:rPr>
      <w:t>####</w:t>
    </w:r>
    <w:r w:rsidRPr="00F82315">
      <w:rPr>
        <w:rFonts w:cs="Arial"/>
        <w:sz w:val="20"/>
      </w:rPr>
      <w:t xml:space="preserve"> – Global Sharing of Maritime Data</w:t>
    </w:r>
    <w:r>
      <w:rPr>
        <w:rFonts w:cs="Arial"/>
        <w:sz w:val="20"/>
      </w:rPr>
      <w:t xml:space="preserve"> &amp; Information</w:t>
    </w:r>
  </w:p>
  <w:p w14:paraId="6BA24A3F" w14:textId="77777777" w:rsidR="00AE7C45" w:rsidRDefault="00AE7C45" w:rsidP="008136BC">
    <w:pPr>
      <w:pBdr>
        <w:bottom w:val="single" w:sz="4" w:space="1" w:color="auto"/>
      </w:pBdr>
      <w:jc w:val="center"/>
    </w:pPr>
    <w:r w:rsidRPr="006614F6">
      <w:rPr>
        <w:rFonts w:cs="Arial"/>
        <w:sz w:val="20"/>
        <w:highlight w:val="yellow"/>
      </w:rPr>
      <w:t>Date Issued</w:t>
    </w:r>
  </w:p>
  <w:p w14:paraId="4C0739C3" w14:textId="77777777" w:rsidR="00AE7C45" w:rsidRDefault="00AE7C45">
    <w:pPr>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E0D5AF4" w14:textId="4C2202A7" w:rsidR="00AE7C45" w:rsidRDefault="00276A23">
    <w:pPr>
      <w:pStyle w:val="Header"/>
    </w:pPr>
    <w:ins w:id="183" w:author="Mike Hadley" w:date="2012-01-12T10:30:00Z">
      <w:r>
        <w:tab/>
      </w:r>
      <w:r>
        <w:tab/>
        <w:t>ANM18/</w:t>
      </w:r>
    </w:ins>
    <w:sdt>
      <w:sdtPr>
        <w:id w:val="-1490470217"/>
        <w:docPartObj>
          <w:docPartGallery w:val="Watermarks"/>
          <w:docPartUnique/>
        </w:docPartObj>
      </w:sdtPr>
      <w:sdtEndPr/>
      <w:sdtContent>
        <w:r>
          <w:rPr>
            <w:noProof/>
            <w:lang w:val="en-US" w:eastAsia="zh-TW"/>
          </w:rPr>
          <w:pict w14:anchorId="7413674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ins w:id="184" w:author="Mike Hadley" w:date="2012-01-12T10:32:00Z">
      <w:r>
        <w:t>13/2</w:t>
      </w:r>
    </w:ins>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217F2"/>
    <w:multiLevelType w:val="hybridMultilevel"/>
    <w:tmpl w:val="B65C80CC"/>
    <w:lvl w:ilvl="0" w:tplc="CCF08D98">
      <w:start w:val="1"/>
      <w:numFmt w:val="bullet"/>
      <w:pStyle w:val="Punktopstilling"/>
      <w:lvlText w:val=""/>
      <w:lvlJc w:val="left"/>
      <w:pPr>
        <w:tabs>
          <w:tab w:val="num" w:pos="1080"/>
        </w:tabs>
        <w:ind w:left="1080" w:hanging="360"/>
      </w:pPr>
      <w:rPr>
        <w:rFonts w:ascii="Symbol" w:hAnsi="Symbol" w:hint="default"/>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B8D6414"/>
    <w:multiLevelType w:val="multilevel"/>
    <w:tmpl w:val="FCE2FE66"/>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BA51F9E"/>
    <w:multiLevelType w:val="hybridMultilevel"/>
    <w:tmpl w:val="34FE4FAE"/>
    <w:lvl w:ilvl="0" w:tplc="04060019">
      <w:start w:val="1"/>
      <w:numFmt w:val="lowerLetter"/>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9">
    <w:nsid w:val="339E734E"/>
    <w:multiLevelType w:val="hybridMultilevel"/>
    <w:tmpl w:val="B348407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5"/>
  </w:num>
  <w:num w:numId="2">
    <w:abstractNumId w:val="1"/>
  </w:num>
  <w:num w:numId="3">
    <w:abstractNumId w:val="7"/>
  </w:num>
  <w:num w:numId="4">
    <w:abstractNumId w:val="12"/>
  </w:num>
  <w:num w:numId="5">
    <w:abstractNumId w:val="3"/>
  </w:num>
  <w:num w:numId="6">
    <w:abstractNumId w:val="17"/>
  </w:num>
  <w:num w:numId="7">
    <w:abstractNumId w:val="11"/>
  </w:num>
  <w:num w:numId="8">
    <w:abstractNumId w:val="16"/>
  </w:num>
  <w:num w:numId="9">
    <w:abstractNumId w:val="5"/>
  </w:num>
  <w:num w:numId="10">
    <w:abstractNumId w:val="18"/>
  </w:num>
  <w:num w:numId="11">
    <w:abstractNumId w:val="14"/>
  </w:num>
  <w:num w:numId="12">
    <w:abstractNumId w:val="0"/>
  </w:num>
  <w:num w:numId="13">
    <w:abstractNumId w:val="6"/>
  </w:num>
  <w:num w:numId="14">
    <w:abstractNumId w:val="13"/>
  </w:num>
  <w:num w:numId="15">
    <w:abstractNumId w:val="10"/>
  </w:num>
  <w:num w:numId="16">
    <w:abstractNumId w:val="5"/>
  </w:num>
  <w:num w:numId="17">
    <w:abstractNumId w:val="9"/>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
  </w:num>
  <w:num w:numId="21">
    <w:abstractNumId w:val="4"/>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2"/>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clickAndTypeStyle w:val="BodyText"/>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041"/>
    <w:rsid w:val="000223C9"/>
    <w:rsid w:val="00032948"/>
    <w:rsid w:val="000420D8"/>
    <w:rsid w:val="000448A8"/>
    <w:rsid w:val="000A09F5"/>
    <w:rsid w:val="00126DEF"/>
    <w:rsid w:val="00137456"/>
    <w:rsid w:val="00162C42"/>
    <w:rsid w:val="0018656F"/>
    <w:rsid w:val="00190B2B"/>
    <w:rsid w:val="001A2B50"/>
    <w:rsid w:val="001D3B7C"/>
    <w:rsid w:val="001D5DFD"/>
    <w:rsid w:val="00207DD1"/>
    <w:rsid w:val="002171C5"/>
    <w:rsid w:val="00244044"/>
    <w:rsid w:val="00276A23"/>
    <w:rsid w:val="00277327"/>
    <w:rsid w:val="002835CE"/>
    <w:rsid w:val="00296E83"/>
    <w:rsid w:val="00297B51"/>
    <w:rsid w:val="002A6AAB"/>
    <w:rsid w:val="002B4786"/>
    <w:rsid w:val="002C0466"/>
    <w:rsid w:val="002D6AE7"/>
    <w:rsid w:val="002E7CE7"/>
    <w:rsid w:val="002F7535"/>
    <w:rsid w:val="00317D7F"/>
    <w:rsid w:val="0032752D"/>
    <w:rsid w:val="00337588"/>
    <w:rsid w:val="00371BEF"/>
    <w:rsid w:val="00380C7B"/>
    <w:rsid w:val="00395D68"/>
    <w:rsid w:val="003A2960"/>
    <w:rsid w:val="003A4769"/>
    <w:rsid w:val="003C25A1"/>
    <w:rsid w:val="003F23D2"/>
    <w:rsid w:val="00422E65"/>
    <w:rsid w:val="004540BD"/>
    <w:rsid w:val="00460028"/>
    <w:rsid w:val="004A104C"/>
    <w:rsid w:val="004A3893"/>
    <w:rsid w:val="004A4374"/>
    <w:rsid w:val="004C2F5C"/>
    <w:rsid w:val="004C54CB"/>
    <w:rsid w:val="004F17F7"/>
    <w:rsid w:val="004F243D"/>
    <w:rsid w:val="004F72F9"/>
    <w:rsid w:val="00517F14"/>
    <w:rsid w:val="0052391D"/>
    <w:rsid w:val="00564600"/>
    <w:rsid w:val="005662A0"/>
    <w:rsid w:val="0057185F"/>
    <w:rsid w:val="00582569"/>
    <w:rsid w:val="005A6C35"/>
    <w:rsid w:val="005C1481"/>
    <w:rsid w:val="00632734"/>
    <w:rsid w:val="0063323D"/>
    <w:rsid w:val="006427BF"/>
    <w:rsid w:val="00655287"/>
    <w:rsid w:val="006614F6"/>
    <w:rsid w:val="00666C42"/>
    <w:rsid w:val="006F5BF7"/>
    <w:rsid w:val="00707259"/>
    <w:rsid w:val="00721DBE"/>
    <w:rsid w:val="007367B0"/>
    <w:rsid w:val="007379A8"/>
    <w:rsid w:val="0075170E"/>
    <w:rsid w:val="00752173"/>
    <w:rsid w:val="00767FC6"/>
    <w:rsid w:val="007E43BC"/>
    <w:rsid w:val="008136BC"/>
    <w:rsid w:val="008414B4"/>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90A9C"/>
    <w:rsid w:val="009A2C02"/>
    <w:rsid w:val="009B30D7"/>
    <w:rsid w:val="009B54A0"/>
    <w:rsid w:val="009C22FA"/>
    <w:rsid w:val="009C293D"/>
    <w:rsid w:val="009C2D0C"/>
    <w:rsid w:val="009D0230"/>
    <w:rsid w:val="009D215E"/>
    <w:rsid w:val="009E1230"/>
    <w:rsid w:val="009E2F87"/>
    <w:rsid w:val="00A02B80"/>
    <w:rsid w:val="00A10C41"/>
    <w:rsid w:val="00A14A4B"/>
    <w:rsid w:val="00A163D8"/>
    <w:rsid w:val="00A21909"/>
    <w:rsid w:val="00A27A7A"/>
    <w:rsid w:val="00A31176"/>
    <w:rsid w:val="00A41A5C"/>
    <w:rsid w:val="00A44622"/>
    <w:rsid w:val="00A6234F"/>
    <w:rsid w:val="00A91A87"/>
    <w:rsid w:val="00AB5CAB"/>
    <w:rsid w:val="00AC2C6D"/>
    <w:rsid w:val="00AC5F56"/>
    <w:rsid w:val="00AE5700"/>
    <w:rsid w:val="00AE7C45"/>
    <w:rsid w:val="00AF615B"/>
    <w:rsid w:val="00B43C65"/>
    <w:rsid w:val="00B534F2"/>
    <w:rsid w:val="00B6686E"/>
    <w:rsid w:val="00B66DC6"/>
    <w:rsid w:val="00B75C73"/>
    <w:rsid w:val="00BB0041"/>
    <w:rsid w:val="00BD11AF"/>
    <w:rsid w:val="00BD26FD"/>
    <w:rsid w:val="00BE1BEC"/>
    <w:rsid w:val="00BF001F"/>
    <w:rsid w:val="00BF023D"/>
    <w:rsid w:val="00C528B9"/>
    <w:rsid w:val="00C531DA"/>
    <w:rsid w:val="00C75503"/>
    <w:rsid w:val="00C75842"/>
    <w:rsid w:val="00C92711"/>
    <w:rsid w:val="00CB5315"/>
    <w:rsid w:val="00CB541E"/>
    <w:rsid w:val="00CB5860"/>
    <w:rsid w:val="00CD024E"/>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D2684"/>
    <w:rsid w:val="00F11318"/>
    <w:rsid w:val="00F1531A"/>
    <w:rsid w:val="00F155DC"/>
    <w:rsid w:val="00F53C8E"/>
    <w:rsid w:val="00F56972"/>
    <w:rsid w:val="00F70C1B"/>
    <w:rsid w:val="00F710A0"/>
    <w:rsid w:val="00F82315"/>
    <w:rsid w:val="00F87F67"/>
    <w:rsid w:val="00F96C1F"/>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FF2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6"/>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BodyText"/>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qFormat/>
    <w:rsid w:val="00A31176"/>
    <w:pPr>
      <w:numPr>
        <w:numId w:val="19"/>
      </w:numPr>
      <w:jc w:val="both"/>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lang w:eastAsia="en-GB"/>
    </w:rPr>
  </w:style>
  <w:style w:type="paragraph" w:customStyle="1" w:styleId="List1indent">
    <w:name w:val="List 1 indent"/>
    <w:basedOn w:val="Normal"/>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1"/>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3"/>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4"/>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337588"/>
    <w:pPr>
      <w:numPr>
        <w:numId w:val="21"/>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337588"/>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297B51"/>
    <w:pPr>
      <w:numPr>
        <w:ilvl w:val="2"/>
        <w:numId w:val="21"/>
      </w:numPr>
      <w:spacing w:before="120" w:after="120"/>
      <w:jc w:val="both"/>
    </w:pPr>
    <w:rPr>
      <w:rFonts w:eastAsia="Calibri" w:cs="Arial"/>
      <w:szCs w:val="22"/>
      <w:lang w:eastAsia="en-GB"/>
    </w:rPr>
  </w:style>
  <w:style w:type="paragraph" w:customStyle="1" w:styleId="AnnexHeading4">
    <w:name w:val="Annex Heading 4"/>
    <w:basedOn w:val="Normal"/>
    <w:next w:val="BodyText"/>
    <w:rsid w:val="00337588"/>
    <w:pPr>
      <w:numPr>
        <w:ilvl w:val="3"/>
        <w:numId w:val="21"/>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5"/>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5662A0"/>
    <w:pPr>
      <w:ind w:left="720"/>
      <w:contextualSpacing/>
    </w:pPr>
  </w:style>
  <w:style w:type="paragraph" w:customStyle="1" w:styleId="TableContents">
    <w:name w:val="Table Contents"/>
    <w:basedOn w:val="Normal"/>
    <w:uiPriority w:val="99"/>
    <w:rsid w:val="00337588"/>
    <w:pPr>
      <w:widowControl w:val="0"/>
      <w:autoSpaceDE w:val="0"/>
      <w:autoSpaceDN w:val="0"/>
      <w:adjustRightInd w:val="0"/>
    </w:pPr>
    <w:rPr>
      <w:rFonts w:ascii="Times New Roman" w:eastAsia="DejaVu Sans" w:hAnsi="Times New Roman"/>
      <w:sz w:val="24"/>
      <w:lang w:val="fr-FR" w:eastAsia="zh-CN" w:bidi="hi-IN"/>
    </w:rPr>
  </w:style>
  <w:style w:type="paragraph" w:customStyle="1" w:styleId="Headline">
    <w:name w:val="Headline"/>
    <w:basedOn w:val="Normal"/>
    <w:autoRedefine/>
    <w:rsid w:val="00337588"/>
    <w:pPr>
      <w:spacing w:line="360" w:lineRule="auto"/>
      <w:jc w:val="center"/>
    </w:pPr>
    <w:rPr>
      <w:rFonts w:ascii="Tahoma" w:hAnsi="Tahoma"/>
      <w:sz w:val="28"/>
      <w:lang w:eastAsia="da-DK"/>
    </w:rPr>
  </w:style>
  <w:style w:type="paragraph" w:customStyle="1" w:styleId="Punktopstilling">
    <w:name w:val="Punktopstilling"/>
    <w:basedOn w:val="Normal"/>
    <w:rsid w:val="00337588"/>
    <w:pPr>
      <w:numPr>
        <w:numId w:val="20"/>
      </w:numPr>
      <w:jc w:val="both"/>
    </w:pPr>
    <w:rPr>
      <w:rFonts w:ascii="Tahoma" w:hAnsi="Tahoma"/>
      <w:sz w:val="20"/>
      <w:lang w:val="da-DK" w:eastAsia="da-DK"/>
    </w:rPr>
  </w:style>
  <w:style w:type="character" w:customStyle="1" w:styleId="head11">
    <w:name w:val="head11"/>
    <w:basedOn w:val="DefaultParagraphFont"/>
    <w:rsid w:val="00517F14"/>
    <w:rPr>
      <w:rFonts w:ascii="Verdana" w:hAnsi="Verdana" w:hint="default"/>
      <w:b/>
      <w:bCs/>
      <w:color w:val="081750"/>
      <w:sz w:val="21"/>
      <w:szCs w:val="21"/>
    </w:rPr>
  </w:style>
  <w:style w:type="character" w:styleId="Strong">
    <w:name w:val="Strong"/>
    <w:basedOn w:val="DefaultParagraphFont"/>
    <w:uiPriority w:val="22"/>
    <w:qFormat/>
    <w:rsid w:val="00517F1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6"/>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BodyText"/>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qFormat/>
    <w:rsid w:val="00A31176"/>
    <w:pPr>
      <w:numPr>
        <w:numId w:val="19"/>
      </w:numPr>
      <w:jc w:val="both"/>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lang w:eastAsia="en-GB"/>
    </w:rPr>
  </w:style>
  <w:style w:type="paragraph" w:customStyle="1" w:styleId="List1indent">
    <w:name w:val="List 1 indent"/>
    <w:basedOn w:val="Normal"/>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1"/>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3"/>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4"/>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337588"/>
    <w:pPr>
      <w:numPr>
        <w:numId w:val="21"/>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337588"/>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297B51"/>
    <w:pPr>
      <w:numPr>
        <w:ilvl w:val="2"/>
        <w:numId w:val="21"/>
      </w:numPr>
      <w:spacing w:before="120" w:after="120"/>
      <w:jc w:val="both"/>
    </w:pPr>
    <w:rPr>
      <w:rFonts w:eastAsia="Calibri" w:cs="Arial"/>
      <w:szCs w:val="22"/>
      <w:lang w:eastAsia="en-GB"/>
    </w:rPr>
  </w:style>
  <w:style w:type="paragraph" w:customStyle="1" w:styleId="AnnexHeading4">
    <w:name w:val="Annex Heading 4"/>
    <w:basedOn w:val="Normal"/>
    <w:next w:val="BodyText"/>
    <w:rsid w:val="00337588"/>
    <w:pPr>
      <w:numPr>
        <w:ilvl w:val="3"/>
        <w:numId w:val="21"/>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5"/>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5662A0"/>
    <w:pPr>
      <w:ind w:left="720"/>
      <w:contextualSpacing/>
    </w:pPr>
  </w:style>
  <w:style w:type="paragraph" w:customStyle="1" w:styleId="TableContents">
    <w:name w:val="Table Contents"/>
    <w:basedOn w:val="Normal"/>
    <w:uiPriority w:val="99"/>
    <w:rsid w:val="00337588"/>
    <w:pPr>
      <w:widowControl w:val="0"/>
      <w:autoSpaceDE w:val="0"/>
      <w:autoSpaceDN w:val="0"/>
      <w:adjustRightInd w:val="0"/>
    </w:pPr>
    <w:rPr>
      <w:rFonts w:ascii="Times New Roman" w:eastAsia="DejaVu Sans" w:hAnsi="Times New Roman"/>
      <w:sz w:val="24"/>
      <w:lang w:val="fr-FR" w:eastAsia="zh-CN" w:bidi="hi-IN"/>
    </w:rPr>
  </w:style>
  <w:style w:type="paragraph" w:customStyle="1" w:styleId="Headline">
    <w:name w:val="Headline"/>
    <w:basedOn w:val="Normal"/>
    <w:autoRedefine/>
    <w:rsid w:val="00337588"/>
    <w:pPr>
      <w:spacing w:line="360" w:lineRule="auto"/>
      <w:jc w:val="center"/>
    </w:pPr>
    <w:rPr>
      <w:rFonts w:ascii="Tahoma" w:hAnsi="Tahoma"/>
      <w:sz w:val="28"/>
      <w:lang w:eastAsia="da-DK"/>
    </w:rPr>
  </w:style>
  <w:style w:type="paragraph" w:customStyle="1" w:styleId="Punktopstilling">
    <w:name w:val="Punktopstilling"/>
    <w:basedOn w:val="Normal"/>
    <w:rsid w:val="00337588"/>
    <w:pPr>
      <w:numPr>
        <w:numId w:val="20"/>
      </w:numPr>
      <w:jc w:val="both"/>
    </w:pPr>
    <w:rPr>
      <w:rFonts w:ascii="Tahoma" w:hAnsi="Tahoma"/>
      <w:sz w:val="20"/>
      <w:lang w:val="da-DK" w:eastAsia="da-DK"/>
    </w:rPr>
  </w:style>
  <w:style w:type="character" w:customStyle="1" w:styleId="head11">
    <w:name w:val="head11"/>
    <w:basedOn w:val="DefaultParagraphFont"/>
    <w:rsid w:val="00517F14"/>
    <w:rPr>
      <w:rFonts w:ascii="Verdana" w:hAnsi="Verdana" w:hint="default"/>
      <w:b/>
      <w:bCs/>
      <w:color w:val="081750"/>
      <w:sz w:val="21"/>
      <w:szCs w:val="21"/>
    </w:rPr>
  </w:style>
  <w:style w:type="character" w:styleId="Strong">
    <w:name w:val="Strong"/>
    <w:basedOn w:val="DefaultParagraphFont"/>
    <w:uiPriority w:val="22"/>
    <w:qFormat/>
    <w:rsid w:val="00517F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84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96ADF-460A-AE44-A916-F4E21B6DF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\Users\mhadley\Documents\A_Work\IALA\Committees\Administration - Committee File\Templates\Guidelline Template_Jun11.dotx</Template>
  <TotalTime>5</TotalTime>
  <Pages>21</Pages>
  <Words>6239</Words>
  <Characters>35568</Characters>
  <Application>Microsoft Macintosh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41724</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6</cp:revision>
  <cp:lastPrinted>2011-08-10T15:19:00Z</cp:lastPrinted>
  <dcterms:created xsi:type="dcterms:W3CDTF">2011-12-10T16:22:00Z</dcterms:created>
  <dcterms:modified xsi:type="dcterms:W3CDTF">2012-01-12T10:32:00Z</dcterms:modified>
</cp:coreProperties>
</file>